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FB9951" w14:textId="780C6240" w:rsidR="00327D7B" w:rsidRPr="00DA2C52" w:rsidRDefault="00327D7B" w:rsidP="00060B31">
      <w:pPr>
        <w:spacing w:line="280" w:lineRule="atLeast"/>
        <w:rPr>
          <w:rFonts w:cs="Arial"/>
          <w:b/>
          <w:sz w:val="48"/>
          <w:szCs w:val="48"/>
        </w:rPr>
      </w:pPr>
    </w:p>
    <w:p w14:paraId="5FFB9952" w14:textId="1375847C" w:rsidR="00327D7B" w:rsidRPr="00DA2C52" w:rsidRDefault="008C5234" w:rsidP="00060B31">
      <w:pPr>
        <w:spacing w:line="280" w:lineRule="atLeast"/>
        <w:jc w:val="center"/>
        <w:rPr>
          <w:rFonts w:cs="Arial"/>
          <w:b/>
          <w:sz w:val="36"/>
          <w:szCs w:val="36"/>
        </w:rPr>
      </w:pPr>
      <w:r>
        <w:rPr>
          <w:rFonts w:cs="Arial"/>
          <w:b/>
          <w:sz w:val="36"/>
          <w:szCs w:val="36"/>
        </w:rPr>
        <w:t>RÁMCOVÁ DOHODA</w:t>
      </w:r>
    </w:p>
    <w:p w14:paraId="5FFB9953" w14:textId="77777777" w:rsidR="00327D7B" w:rsidRPr="00DA2C52" w:rsidRDefault="00327D7B" w:rsidP="00060B31">
      <w:pPr>
        <w:spacing w:line="280" w:lineRule="atLeast"/>
        <w:jc w:val="center"/>
        <w:rPr>
          <w:rFonts w:cs="Arial"/>
          <w:b/>
          <w:szCs w:val="20"/>
        </w:rPr>
      </w:pPr>
      <w:r w:rsidRPr="003D106C">
        <w:rPr>
          <w:rFonts w:cs="Arial"/>
          <w:szCs w:val="20"/>
        </w:rPr>
        <w:t>(dále jen</w:t>
      </w:r>
      <w:r w:rsidRPr="00DA2C52">
        <w:rPr>
          <w:rFonts w:cs="Arial"/>
          <w:b/>
          <w:szCs w:val="20"/>
        </w:rPr>
        <w:t xml:space="preserve"> „smlouva“</w:t>
      </w:r>
      <w:r w:rsidRPr="003D106C">
        <w:rPr>
          <w:rFonts w:cs="Arial"/>
          <w:szCs w:val="20"/>
        </w:rPr>
        <w:t>)</w:t>
      </w:r>
    </w:p>
    <w:p w14:paraId="5FFB9954" w14:textId="77777777" w:rsidR="00327D7B" w:rsidRPr="00DA2C52" w:rsidRDefault="00327D7B" w:rsidP="00060B31">
      <w:pPr>
        <w:spacing w:line="280" w:lineRule="atLeast"/>
        <w:rPr>
          <w:rFonts w:cs="Arial"/>
          <w:szCs w:val="20"/>
        </w:rPr>
      </w:pPr>
    </w:p>
    <w:p w14:paraId="5FFB9955" w14:textId="77777777" w:rsidR="00327D7B" w:rsidRPr="00DA2C52" w:rsidRDefault="00327D7B" w:rsidP="00060B31">
      <w:pPr>
        <w:spacing w:line="280" w:lineRule="atLeast"/>
        <w:rPr>
          <w:rFonts w:cs="Arial"/>
          <w:szCs w:val="20"/>
        </w:rPr>
      </w:pPr>
    </w:p>
    <w:p w14:paraId="5FFB9956" w14:textId="77777777" w:rsidR="00327D7B" w:rsidRPr="00DA2C52" w:rsidRDefault="00327D7B" w:rsidP="00060B31">
      <w:pPr>
        <w:spacing w:line="280" w:lineRule="atLeast"/>
        <w:jc w:val="center"/>
        <w:rPr>
          <w:rFonts w:cs="Arial"/>
          <w:b/>
          <w:szCs w:val="20"/>
        </w:rPr>
      </w:pPr>
      <w:r w:rsidRPr="00DA2C52">
        <w:rPr>
          <w:rFonts w:cs="Arial"/>
          <w:b/>
          <w:szCs w:val="20"/>
        </w:rPr>
        <w:t>Smluvní strany</w:t>
      </w:r>
    </w:p>
    <w:p w14:paraId="5FFB9957" w14:textId="77777777" w:rsidR="00327D7B" w:rsidRPr="00DA2C52" w:rsidRDefault="00327D7B" w:rsidP="00060B31">
      <w:pPr>
        <w:spacing w:line="280" w:lineRule="atLeast"/>
        <w:rPr>
          <w:rFonts w:cs="Arial"/>
          <w:szCs w:val="20"/>
        </w:rPr>
      </w:pPr>
    </w:p>
    <w:p w14:paraId="5FFB9958" w14:textId="77777777" w:rsidR="00327D7B" w:rsidRPr="00DA2C52" w:rsidRDefault="00742A8A" w:rsidP="00060B31">
      <w:pPr>
        <w:spacing w:line="280" w:lineRule="atLeast"/>
        <w:rPr>
          <w:rFonts w:cs="Arial"/>
          <w:b/>
          <w:szCs w:val="20"/>
        </w:rPr>
      </w:pPr>
      <w:r>
        <w:rPr>
          <w:rFonts w:cs="Arial"/>
          <w:b/>
          <w:szCs w:val="20"/>
        </w:rPr>
        <w:t>Kupující</w:t>
      </w:r>
      <w:r w:rsidR="00327D7B" w:rsidRPr="00DA2C52">
        <w:rPr>
          <w:rFonts w:cs="Arial"/>
          <w:b/>
          <w:szCs w:val="20"/>
        </w:rPr>
        <w:t>:</w:t>
      </w:r>
    </w:p>
    <w:p w14:paraId="30F093B4" w14:textId="77777777" w:rsidR="000B299A" w:rsidRPr="00DA2C52" w:rsidRDefault="000B299A" w:rsidP="000B299A">
      <w:pPr>
        <w:spacing w:line="280" w:lineRule="atLeast"/>
        <w:rPr>
          <w:b/>
          <w:szCs w:val="20"/>
        </w:rPr>
      </w:pPr>
      <w:r>
        <w:rPr>
          <w:rFonts w:cs="Arial"/>
          <w:b/>
          <w:bCs/>
          <w:iCs/>
          <w:szCs w:val="20"/>
        </w:rPr>
        <w:t>EG.D, a.s.</w:t>
      </w:r>
    </w:p>
    <w:p w14:paraId="185F2361" w14:textId="77777777" w:rsidR="000B299A" w:rsidRPr="00DA2C52" w:rsidRDefault="000B299A" w:rsidP="000B299A">
      <w:pPr>
        <w:spacing w:line="280" w:lineRule="atLeast"/>
        <w:rPr>
          <w:szCs w:val="20"/>
        </w:rPr>
      </w:pPr>
    </w:p>
    <w:p w14:paraId="14DD028E" w14:textId="77777777" w:rsidR="000B299A" w:rsidRPr="00C42C9B" w:rsidRDefault="000B299A" w:rsidP="000B299A">
      <w:pPr>
        <w:spacing w:line="280" w:lineRule="atLeast"/>
        <w:rPr>
          <w:strike/>
          <w:szCs w:val="20"/>
        </w:rPr>
      </w:pPr>
      <w:r w:rsidRPr="00DA2C52">
        <w:rPr>
          <w:szCs w:val="20"/>
        </w:rPr>
        <w:t xml:space="preserve">Se sídlem: </w:t>
      </w:r>
      <w:r w:rsidRPr="00680FC7">
        <w:rPr>
          <w:rFonts w:cs="Arial"/>
          <w:szCs w:val="20"/>
        </w:rPr>
        <w:t>Brno - Černá Pole, Lidická 1873/36, 602 00</w:t>
      </w:r>
    </w:p>
    <w:p w14:paraId="7DB7AB8B" w14:textId="3692F01D" w:rsidR="000B299A" w:rsidRPr="00DA2C52" w:rsidRDefault="000B299A" w:rsidP="000B299A">
      <w:pPr>
        <w:spacing w:line="280" w:lineRule="atLeast"/>
        <w:rPr>
          <w:szCs w:val="20"/>
        </w:rPr>
      </w:pPr>
      <w:r>
        <w:rPr>
          <w:szCs w:val="20"/>
        </w:rPr>
        <w:t>Z</w:t>
      </w:r>
      <w:r w:rsidRPr="00DA2C52">
        <w:rPr>
          <w:szCs w:val="20"/>
        </w:rPr>
        <w:t>astoupená:</w:t>
      </w:r>
      <w:r>
        <w:rPr>
          <w:szCs w:val="20"/>
        </w:rPr>
        <w:t xml:space="preserve"> Ing. Pavlem Čadou, Ph.D., místopředsedou představenstva</w:t>
      </w:r>
      <w:r w:rsidR="008A2F58">
        <w:rPr>
          <w:szCs w:val="20"/>
        </w:rPr>
        <w:t xml:space="preserve"> a Ing. Davidem Šafářem, členem představenstva</w:t>
      </w:r>
    </w:p>
    <w:p w14:paraId="0A3CE8EA" w14:textId="77777777" w:rsidR="000B299A" w:rsidRPr="00DA2C52" w:rsidRDefault="000B299A" w:rsidP="000B299A">
      <w:pPr>
        <w:spacing w:line="280" w:lineRule="atLeast"/>
        <w:rPr>
          <w:szCs w:val="20"/>
        </w:rPr>
      </w:pPr>
      <w:r w:rsidRPr="00DA2C52">
        <w:rPr>
          <w:szCs w:val="20"/>
        </w:rPr>
        <w:t>IČ</w:t>
      </w:r>
      <w:r>
        <w:rPr>
          <w:szCs w:val="20"/>
        </w:rPr>
        <w:t>O</w:t>
      </w:r>
      <w:r w:rsidRPr="00DA2C52">
        <w:rPr>
          <w:szCs w:val="20"/>
        </w:rPr>
        <w:t xml:space="preserve">: </w:t>
      </w:r>
      <w:r>
        <w:rPr>
          <w:rFonts w:cs="Arial"/>
          <w:bCs/>
          <w:iCs/>
          <w:szCs w:val="20"/>
        </w:rPr>
        <w:t>28085400</w:t>
      </w:r>
    </w:p>
    <w:p w14:paraId="5DBFFE65" w14:textId="77777777" w:rsidR="000B299A" w:rsidRDefault="000B299A" w:rsidP="000B299A">
      <w:pPr>
        <w:tabs>
          <w:tab w:val="left" w:pos="2160"/>
        </w:tabs>
        <w:spacing w:line="280" w:lineRule="atLeast"/>
        <w:rPr>
          <w:szCs w:val="20"/>
        </w:rPr>
      </w:pPr>
      <w:r>
        <w:rPr>
          <w:szCs w:val="20"/>
        </w:rPr>
        <w:t>DIČ: CZ28085400</w:t>
      </w:r>
    </w:p>
    <w:p w14:paraId="298F5B09" w14:textId="77777777" w:rsidR="000B299A" w:rsidRDefault="000B299A" w:rsidP="000B299A">
      <w:pPr>
        <w:tabs>
          <w:tab w:val="left" w:pos="2160"/>
        </w:tabs>
        <w:spacing w:line="280" w:lineRule="atLeast"/>
        <w:rPr>
          <w:szCs w:val="20"/>
        </w:rPr>
      </w:pPr>
      <w:r>
        <w:rPr>
          <w:szCs w:val="20"/>
        </w:rPr>
        <w:t xml:space="preserve">Zapsaná v obchodním rejstříku vedeném u </w:t>
      </w:r>
      <w:r w:rsidRPr="001E6715">
        <w:rPr>
          <w:szCs w:val="20"/>
        </w:rPr>
        <w:t>Krajského soudu v Brně, Spisová značka B 8477</w:t>
      </w:r>
    </w:p>
    <w:p w14:paraId="7BA422C9" w14:textId="77777777" w:rsidR="000B299A" w:rsidRDefault="000B299A" w:rsidP="000B299A">
      <w:pPr>
        <w:tabs>
          <w:tab w:val="left" w:pos="2160"/>
        </w:tabs>
        <w:spacing w:line="280" w:lineRule="atLeast"/>
        <w:rPr>
          <w:szCs w:val="20"/>
        </w:rPr>
      </w:pPr>
      <w:r w:rsidRPr="00AB34F1">
        <w:rPr>
          <w:szCs w:val="20"/>
        </w:rPr>
        <w:t xml:space="preserve">č. </w:t>
      </w:r>
      <w:proofErr w:type="spellStart"/>
      <w:r w:rsidRPr="00AB34F1">
        <w:rPr>
          <w:szCs w:val="20"/>
        </w:rPr>
        <w:t>ú.</w:t>
      </w:r>
      <w:proofErr w:type="spellEnd"/>
      <w:r w:rsidRPr="00AB34F1">
        <w:rPr>
          <w:szCs w:val="20"/>
        </w:rPr>
        <w:t xml:space="preserve">: </w:t>
      </w:r>
      <w:r w:rsidRPr="007F121A">
        <w:rPr>
          <w:szCs w:val="20"/>
        </w:rPr>
        <w:t>27-9426120297/0100, vedený u Komerční banky a.s.</w:t>
      </w:r>
    </w:p>
    <w:p w14:paraId="09574BB0" w14:textId="77777777" w:rsidR="00D44DE4" w:rsidRDefault="00D44DE4" w:rsidP="00060B31">
      <w:pPr>
        <w:tabs>
          <w:tab w:val="left" w:pos="2160"/>
        </w:tabs>
        <w:spacing w:line="280" w:lineRule="atLeast"/>
        <w:rPr>
          <w:szCs w:val="20"/>
        </w:rPr>
      </w:pPr>
    </w:p>
    <w:p w14:paraId="5FFB9961" w14:textId="7F1B6B0A" w:rsidR="00145F4C" w:rsidRPr="00DA2C52" w:rsidRDefault="00327D7B" w:rsidP="0065209F">
      <w:pPr>
        <w:tabs>
          <w:tab w:val="left" w:pos="2160"/>
        </w:tabs>
        <w:spacing w:line="280" w:lineRule="atLeast"/>
        <w:rPr>
          <w:b/>
          <w:bCs/>
          <w:szCs w:val="20"/>
        </w:rPr>
      </w:pPr>
      <w:r w:rsidRPr="00DA2C52">
        <w:rPr>
          <w:szCs w:val="20"/>
        </w:rPr>
        <w:tab/>
      </w:r>
    </w:p>
    <w:p w14:paraId="5FFB9962" w14:textId="056C43D9" w:rsidR="00327D7B" w:rsidRPr="00DA2C52" w:rsidRDefault="00327D7B" w:rsidP="00060B31">
      <w:pPr>
        <w:spacing w:line="280" w:lineRule="atLeast"/>
        <w:rPr>
          <w:szCs w:val="20"/>
        </w:rPr>
      </w:pPr>
      <w:r w:rsidRPr="00DA2C52">
        <w:rPr>
          <w:szCs w:val="20"/>
        </w:rPr>
        <w:t xml:space="preserve">(dále jen </w:t>
      </w:r>
      <w:r w:rsidRPr="00DA2C52">
        <w:rPr>
          <w:b/>
          <w:szCs w:val="20"/>
        </w:rPr>
        <w:t>”</w:t>
      </w:r>
      <w:r w:rsidR="00742A8A">
        <w:rPr>
          <w:b/>
          <w:szCs w:val="20"/>
        </w:rPr>
        <w:t>kupující</w:t>
      </w:r>
      <w:r w:rsidRPr="00DA2C52">
        <w:rPr>
          <w:b/>
          <w:szCs w:val="20"/>
        </w:rPr>
        <w:t>”</w:t>
      </w:r>
      <w:r w:rsidRPr="00DA2C52">
        <w:rPr>
          <w:szCs w:val="20"/>
        </w:rPr>
        <w:t>)</w:t>
      </w:r>
    </w:p>
    <w:p w14:paraId="5FFB9963" w14:textId="77777777" w:rsidR="00327D7B" w:rsidRPr="00DA2C52" w:rsidRDefault="00327D7B" w:rsidP="00060B31">
      <w:pPr>
        <w:spacing w:line="280" w:lineRule="atLeast"/>
        <w:rPr>
          <w:rFonts w:cs="Arial"/>
          <w:szCs w:val="20"/>
        </w:rPr>
      </w:pPr>
    </w:p>
    <w:p w14:paraId="5FFB9964" w14:textId="77777777" w:rsidR="00327D7B" w:rsidRPr="00DA2C52" w:rsidRDefault="00327D7B" w:rsidP="00060B31">
      <w:pPr>
        <w:spacing w:line="280" w:lineRule="atLeast"/>
        <w:rPr>
          <w:rFonts w:cs="Arial"/>
          <w:szCs w:val="20"/>
        </w:rPr>
      </w:pPr>
      <w:r w:rsidRPr="00DA2C52">
        <w:rPr>
          <w:rFonts w:cs="Arial"/>
          <w:szCs w:val="20"/>
        </w:rPr>
        <w:t>a</w:t>
      </w:r>
    </w:p>
    <w:p w14:paraId="5FFB9965" w14:textId="77777777" w:rsidR="00327D7B" w:rsidRPr="00DA2C52" w:rsidRDefault="00327D7B" w:rsidP="00060B31">
      <w:pPr>
        <w:spacing w:line="280" w:lineRule="atLeast"/>
        <w:rPr>
          <w:rFonts w:cs="Arial"/>
          <w:szCs w:val="20"/>
        </w:rPr>
      </w:pPr>
    </w:p>
    <w:p w14:paraId="1704E2DF" w14:textId="08B2DD09" w:rsidR="00D737D1" w:rsidRPr="009D2DC0" w:rsidRDefault="00D737D1" w:rsidP="00D737D1">
      <w:pPr>
        <w:spacing w:line="280" w:lineRule="atLeast"/>
        <w:rPr>
          <w:rFonts w:cs="Arial"/>
          <w:b/>
          <w:szCs w:val="20"/>
        </w:rPr>
      </w:pPr>
      <w:r w:rsidRPr="009D2DC0">
        <w:rPr>
          <w:rFonts w:cs="Arial"/>
          <w:b/>
          <w:szCs w:val="20"/>
        </w:rPr>
        <w:t>Prodávající</w:t>
      </w:r>
      <w:r w:rsidR="007E30ED">
        <w:rPr>
          <w:rFonts w:cs="Arial"/>
          <w:b/>
          <w:szCs w:val="20"/>
        </w:rPr>
        <w:t xml:space="preserve"> 1</w:t>
      </w:r>
      <w:r w:rsidRPr="009D2DC0">
        <w:rPr>
          <w:rFonts w:cs="Arial"/>
          <w:b/>
          <w:szCs w:val="20"/>
        </w:rPr>
        <w:t>:</w:t>
      </w:r>
    </w:p>
    <w:p w14:paraId="318032F2" w14:textId="77777777" w:rsidR="00D737D1" w:rsidRPr="009D2DC0" w:rsidRDefault="00D737D1" w:rsidP="00D737D1">
      <w:pPr>
        <w:spacing w:line="280" w:lineRule="atLeast"/>
        <w:rPr>
          <w:rFonts w:cs="Arial"/>
          <w:b/>
          <w:szCs w:val="20"/>
          <w:highlight w:val="green"/>
        </w:rPr>
      </w:pPr>
      <w:r w:rsidRPr="009D2DC0">
        <w:rPr>
          <w:rStyle w:val="platne1"/>
          <w:rFonts w:cs="Arial"/>
          <w:b/>
          <w:szCs w:val="20"/>
          <w:highlight w:val="green"/>
        </w:rPr>
        <w:t>doplní účastník</w:t>
      </w:r>
    </w:p>
    <w:p w14:paraId="1E2F2EA8" w14:textId="77777777" w:rsidR="00D737D1" w:rsidRPr="009D2DC0" w:rsidRDefault="00D737D1" w:rsidP="00D737D1">
      <w:pPr>
        <w:spacing w:line="280" w:lineRule="atLeast"/>
        <w:jc w:val="both"/>
        <w:rPr>
          <w:rFonts w:cs="Arial"/>
          <w:szCs w:val="20"/>
        </w:rPr>
      </w:pPr>
      <w:r w:rsidRPr="009D2DC0">
        <w:rPr>
          <w:rFonts w:cs="Arial"/>
          <w:szCs w:val="20"/>
        </w:rPr>
        <w:tab/>
      </w:r>
    </w:p>
    <w:p w14:paraId="131D941D" w14:textId="77777777" w:rsidR="00D737D1" w:rsidRPr="009D2DC0" w:rsidRDefault="00D737D1" w:rsidP="00D737D1">
      <w:pPr>
        <w:spacing w:line="280" w:lineRule="atLeast"/>
        <w:rPr>
          <w:rFonts w:cs="Arial"/>
          <w:szCs w:val="20"/>
        </w:rPr>
      </w:pPr>
      <w:r w:rsidRPr="009D2DC0">
        <w:rPr>
          <w:rFonts w:cs="Arial"/>
          <w:szCs w:val="20"/>
        </w:rPr>
        <w:t xml:space="preserve">Se sídlem: </w:t>
      </w:r>
      <w:r w:rsidRPr="009D2DC0">
        <w:rPr>
          <w:rFonts w:cs="Arial"/>
          <w:szCs w:val="20"/>
          <w:highlight w:val="green"/>
        </w:rPr>
        <w:t>doplní účastník</w:t>
      </w:r>
    </w:p>
    <w:p w14:paraId="70C7CF09" w14:textId="77777777" w:rsidR="00D737D1" w:rsidRPr="009D2DC0" w:rsidRDefault="00D737D1" w:rsidP="00D737D1">
      <w:pPr>
        <w:spacing w:line="280" w:lineRule="atLeast"/>
        <w:jc w:val="both"/>
        <w:rPr>
          <w:rFonts w:cs="Arial"/>
          <w:b/>
          <w:szCs w:val="20"/>
        </w:rPr>
      </w:pPr>
      <w:r w:rsidRPr="009D2DC0">
        <w:rPr>
          <w:rFonts w:cs="Arial"/>
          <w:szCs w:val="20"/>
        </w:rPr>
        <w:t xml:space="preserve">Zastoupená: </w:t>
      </w:r>
      <w:r w:rsidRPr="009D2DC0">
        <w:rPr>
          <w:rFonts w:cs="Arial"/>
          <w:szCs w:val="20"/>
          <w:highlight w:val="green"/>
        </w:rPr>
        <w:t>doplní účastník</w:t>
      </w:r>
    </w:p>
    <w:p w14:paraId="3C5E7672" w14:textId="77777777" w:rsidR="00D737D1" w:rsidRPr="009D2DC0" w:rsidRDefault="00D737D1" w:rsidP="00D737D1">
      <w:pPr>
        <w:spacing w:line="280" w:lineRule="atLeast"/>
        <w:rPr>
          <w:rFonts w:cs="Arial"/>
          <w:szCs w:val="20"/>
        </w:rPr>
      </w:pPr>
      <w:r w:rsidRPr="009D2DC0">
        <w:rPr>
          <w:rFonts w:cs="Arial"/>
          <w:szCs w:val="20"/>
        </w:rPr>
        <w:t xml:space="preserve">IČO: </w:t>
      </w:r>
      <w:r w:rsidRPr="009D2DC0">
        <w:rPr>
          <w:rFonts w:cs="Arial"/>
          <w:szCs w:val="20"/>
          <w:highlight w:val="green"/>
        </w:rPr>
        <w:t>doplní účastník</w:t>
      </w:r>
    </w:p>
    <w:p w14:paraId="0EF2B5BB" w14:textId="77777777" w:rsidR="00D737D1" w:rsidRPr="009D2DC0" w:rsidRDefault="00D737D1" w:rsidP="00D737D1">
      <w:pPr>
        <w:spacing w:line="280" w:lineRule="atLeast"/>
        <w:rPr>
          <w:rFonts w:cs="Arial"/>
          <w:szCs w:val="20"/>
        </w:rPr>
      </w:pPr>
      <w:r w:rsidRPr="009D2DC0">
        <w:rPr>
          <w:rFonts w:cs="Arial"/>
          <w:szCs w:val="20"/>
        </w:rPr>
        <w:t xml:space="preserve">DIČ: </w:t>
      </w:r>
      <w:r w:rsidRPr="009D2DC0">
        <w:rPr>
          <w:rFonts w:cs="Arial"/>
          <w:szCs w:val="20"/>
          <w:highlight w:val="green"/>
        </w:rPr>
        <w:t>doplní účastník</w:t>
      </w:r>
    </w:p>
    <w:p w14:paraId="103270E6" w14:textId="77777777" w:rsidR="00D737D1" w:rsidRPr="009D2DC0" w:rsidRDefault="00D737D1" w:rsidP="00D737D1">
      <w:pPr>
        <w:spacing w:line="280" w:lineRule="atLeast"/>
        <w:rPr>
          <w:rFonts w:cs="Arial"/>
          <w:szCs w:val="20"/>
        </w:rPr>
      </w:pPr>
      <w:r w:rsidRPr="009D2DC0">
        <w:rPr>
          <w:rFonts w:cs="Arial"/>
          <w:szCs w:val="20"/>
        </w:rPr>
        <w:t xml:space="preserve">Zapsána v obchodním rejstříku vedeném </w:t>
      </w:r>
      <w:r w:rsidRPr="009D2DC0">
        <w:rPr>
          <w:rFonts w:cs="Arial"/>
          <w:szCs w:val="20"/>
          <w:highlight w:val="green"/>
        </w:rPr>
        <w:t>doplní účastník</w:t>
      </w:r>
      <w:r w:rsidRPr="009D2DC0">
        <w:rPr>
          <w:rFonts w:cs="Arial"/>
          <w:szCs w:val="20"/>
        </w:rPr>
        <w:t xml:space="preserve">, oddíl </w:t>
      </w:r>
      <w:r w:rsidRPr="009D2DC0">
        <w:rPr>
          <w:rFonts w:cs="Arial"/>
          <w:szCs w:val="20"/>
          <w:highlight w:val="green"/>
        </w:rPr>
        <w:t>doplní účastník</w:t>
      </w:r>
      <w:r w:rsidRPr="009D2DC0">
        <w:rPr>
          <w:rFonts w:cs="Arial"/>
          <w:szCs w:val="20"/>
        </w:rPr>
        <w:t xml:space="preserve">, vložka </w:t>
      </w:r>
      <w:r w:rsidRPr="009D2DC0">
        <w:rPr>
          <w:rFonts w:cs="Arial"/>
          <w:szCs w:val="20"/>
          <w:highlight w:val="green"/>
        </w:rPr>
        <w:t>doplní účastník</w:t>
      </w:r>
    </w:p>
    <w:p w14:paraId="7A21D03D" w14:textId="77777777" w:rsidR="00D737D1" w:rsidRPr="009D2DC0" w:rsidRDefault="00D737D1" w:rsidP="00D737D1">
      <w:pPr>
        <w:spacing w:line="280" w:lineRule="atLeast"/>
        <w:jc w:val="both"/>
        <w:rPr>
          <w:rFonts w:cs="Arial"/>
          <w:szCs w:val="20"/>
        </w:rPr>
      </w:pPr>
      <w:proofErr w:type="spellStart"/>
      <w:r w:rsidRPr="009D2DC0">
        <w:rPr>
          <w:rFonts w:cs="Arial"/>
          <w:szCs w:val="20"/>
        </w:rPr>
        <w:t>č.ú</w:t>
      </w:r>
      <w:proofErr w:type="spellEnd"/>
      <w:r w:rsidRPr="009D2DC0">
        <w:rPr>
          <w:rFonts w:cs="Arial"/>
          <w:szCs w:val="20"/>
        </w:rPr>
        <w:t xml:space="preserve">.: </w:t>
      </w:r>
      <w:r w:rsidRPr="009D2DC0">
        <w:rPr>
          <w:rFonts w:cs="Arial"/>
          <w:szCs w:val="20"/>
          <w:highlight w:val="green"/>
        </w:rPr>
        <w:t>doplní účastník</w:t>
      </w:r>
    </w:p>
    <w:p w14:paraId="7E3EA633" w14:textId="77777777" w:rsidR="00D737D1" w:rsidRPr="009D2DC0" w:rsidRDefault="00D737D1" w:rsidP="00D737D1">
      <w:pPr>
        <w:spacing w:line="280" w:lineRule="atLeast"/>
        <w:jc w:val="both"/>
        <w:rPr>
          <w:rFonts w:cs="Arial"/>
          <w:szCs w:val="20"/>
        </w:rPr>
      </w:pPr>
      <w:r w:rsidRPr="009D2DC0">
        <w:rPr>
          <w:rFonts w:cs="Arial"/>
          <w:szCs w:val="20"/>
        </w:rPr>
        <w:t xml:space="preserve">kontaktní osoba: </w:t>
      </w:r>
      <w:r w:rsidRPr="009D2DC0">
        <w:rPr>
          <w:rFonts w:cs="Arial"/>
          <w:szCs w:val="20"/>
          <w:highlight w:val="green"/>
        </w:rPr>
        <w:t>doplní účastník</w:t>
      </w:r>
    </w:p>
    <w:p w14:paraId="447ADE0D" w14:textId="77777777" w:rsidR="00D737D1" w:rsidRPr="009D2DC0" w:rsidRDefault="00D737D1" w:rsidP="00D737D1">
      <w:pPr>
        <w:spacing w:line="280" w:lineRule="atLeast"/>
        <w:jc w:val="both"/>
        <w:rPr>
          <w:rFonts w:cs="Arial"/>
          <w:szCs w:val="20"/>
        </w:rPr>
      </w:pPr>
      <w:r w:rsidRPr="009D2DC0">
        <w:rPr>
          <w:rFonts w:cs="Arial"/>
          <w:szCs w:val="20"/>
        </w:rPr>
        <w:t xml:space="preserve">tel. č.: +420 </w:t>
      </w:r>
      <w:r w:rsidRPr="009D2DC0">
        <w:rPr>
          <w:rFonts w:cs="Arial"/>
          <w:szCs w:val="20"/>
          <w:highlight w:val="green"/>
        </w:rPr>
        <w:t>doplní účastník</w:t>
      </w:r>
    </w:p>
    <w:p w14:paraId="38A56560" w14:textId="77777777" w:rsidR="00D737D1" w:rsidRPr="009D2DC0" w:rsidRDefault="00D737D1" w:rsidP="00D737D1">
      <w:pPr>
        <w:spacing w:line="280" w:lineRule="atLeast"/>
        <w:jc w:val="both"/>
        <w:rPr>
          <w:rFonts w:cs="Arial"/>
          <w:szCs w:val="20"/>
        </w:rPr>
      </w:pPr>
      <w:r w:rsidRPr="009D2DC0">
        <w:rPr>
          <w:rFonts w:cs="Arial"/>
          <w:szCs w:val="20"/>
        </w:rPr>
        <w:t xml:space="preserve">email: </w:t>
      </w:r>
      <w:r w:rsidRPr="009D2DC0">
        <w:rPr>
          <w:rFonts w:cs="Arial"/>
          <w:szCs w:val="20"/>
          <w:highlight w:val="green"/>
        </w:rPr>
        <w:t>doplní účastník</w:t>
      </w:r>
    </w:p>
    <w:p w14:paraId="6E57032D" w14:textId="2E4D803F" w:rsidR="00D737D1" w:rsidRPr="009D2DC0" w:rsidRDefault="00D737D1" w:rsidP="00C5563D">
      <w:pPr>
        <w:spacing w:after="120" w:line="280" w:lineRule="atLeast"/>
        <w:ind w:right="-284"/>
        <w:jc w:val="both"/>
        <w:rPr>
          <w:rFonts w:cs="Arial"/>
          <w:szCs w:val="20"/>
        </w:rPr>
      </w:pPr>
      <w:r w:rsidRPr="009D2DC0">
        <w:rPr>
          <w:rFonts w:cs="Arial"/>
          <w:szCs w:val="20"/>
        </w:rPr>
        <w:t xml:space="preserve">(dále jen </w:t>
      </w:r>
      <w:r w:rsidRPr="009D2DC0">
        <w:rPr>
          <w:rFonts w:cs="Arial"/>
          <w:b/>
          <w:szCs w:val="20"/>
        </w:rPr>
        <w:t xml:space="preserve">„prodávající č. 1“ nebo „dodavatel“ nebo „prodávající“ kdy je myšlen prodávající č. </w:t>
      </w:r>
      <w:r>
        <w:rPr>
          <w:rFonts w:cs="Arial"/>
          <w:b/>
          <w:szCs w:val="20"/>
        </w:rPr>
        <w:t>1</w:t>
      </w:r>
      <w:r w:rsidR="00F77431">
        <w:rPr>
          <w:rFonts w:cs="Arial"/>
          <w:b/>
          <w:szCs w:val="20"/>
        </w:rPr>
        <w:t xml:space="preserve">a </w:t>
      </w:r>
      <w:r>
        <w:rPr>
          <w:rFonts w:cs="Arial"/>
          <w:b/>
          <w:szCs w:val="20"/>
        </w:rPr>
        <w:t>2</w:t>
      </w:r>
      <w:r w:rsidRPr="009D2DC0">
        <w:rPr>
          <w:rFonts w:cs="Arial"/>
          <w:szCs w:val="20"/>
        </w:rPr>
        <w:t>),</w:t>
      </w:r>
    </w:p>
    <w:p w14:paraId="1B21D4BA" w14:textId="1D67D9F4" w:rsidR="00D737D1" w:rsidRDefault="00D737D1" w:rsidP="00D737D1">
      <w:pPr>
        <w:spacing w:after="120" w:line="280" w:lineRule="atLeast"/>
        <w:jc w:val="both"/>
        <w:rPr>
          <w:rFonts w:cs="Arial"/>
          <w:szCs w:val="20"/>
        </w:rPr>
      </w:pPr>
    </w:p>
    <w:p w14:paraId="34212F72" w14:textId="486DE007" w:rsidR="007E30ED" w:rsidRPr="009D2DC0" w:rsidRDefault="007E30ED" w:rsidP="00D737D1">
      <w:pPr>
        <w:spacing w:after="120" w:line="280" w:lineRule="atLeast"/>
        <w:jc w:val="both"/>
        <w:rPr>
          <w:rFonts w:cs="Arial"/>
          <w:szCs w:val="20"/>
        </w:rPr>
      </w:pPr>
      <w:r w:rsidRPr="009D2DC0">
        <w:rPr>
          <w:rFonts w:cs="Arial"/>
          <w:b/>
          <w:szCs w:val="20"/>
        </w:rPr>
        <w:t>Prodávající</w:t>
      </w:r>
      <w:r>
        <w:rPr>
          <w:rFonts w:cs="Arial"/>
          <w:b/>
          <w:szCs w:val="20"/>
        </w:rPr>
        <w:t xml:space="preserve"> 2:</w:t>
      </w:r>
    </w:p>
    <w:p w14:paraId="7BEAB550" w14:textId="77777777" w:rsidR="00D737D1" w:rsidRPr="009D2DC0" w:rsidRDefault="00D737D1" w:rsidP="00D737D1">
      <w:pPr>
        <w:spacing w:line="280" w:lineRule="atLeast"/>
        <w:rPr>
          <w:rFonts w:cs="Arial"/>
          <w:b/>
          <w:szCs w:val="20"/>
          <w:highlight w:val="green"/>
        </w:rPr>
      </w:pPr>
      <w:r w:rsidRPr="009D2DC0">
        <w:rPr>
          <w:rStyle w:val="platne1"/>
          <w:rFonts w:cs="Arial"/>
          <w:b/>
          <w:szCs w:val="20"/>
          <w:highlight w:val="green"/>
        </w:rPr>
        <w:t>doplní účastník</w:t>
      </w:r>
    </w:p>
    <w:p w14:paraId="763AC4C8" w14:textId="77777777" w:rsidR="00D737D1" w:rsidRPr="009D2DC0" w:rsidRDefault="00D737D1" w:rsidP="00D737D1">
      <w:pPr>
        <w:spacing w:line="280" w:lineRule="atLeast"/>
        <w:jc w:val="both"/>
        <w:rPr>
          <w:rFonts w:cs="Arial"/>
          <w:szCs w:val="20"/>
        </w:rPr>
      </w:pPr>
      <w:r w:rsidRPr="009D2DC0">
        <w:rPr>
          <w:rFonts w:cs="Arial"/>
          <w:szCs w:val="20"/>
        </w:rPr>
        <w:tab/>
      </w:r>
    </w:p>
    <w:p w14:paraId="479C1D46" w14:textId="77777777" w:rsidR="00D737D1" w:rsidRPr="009D2DC0" w:rsidRDefault="00D737D1" w:rsidP="00D737D1">
      <w:pPr>
        <w:spacing w:line="280" w:lineRule="atLeast"/>
        <w:rPr>
          <w:rFonts w:cs="Arial"/>
          <w:szCs w:val="20"/>
        </w:rPr>
      </w:pPr>
      <w:r w:rsidRPr="009D2DC0">
        <w:rPr>
          <w:rFonts w:cs="Arial"/>
          <w:szCs w:val="20"/>
        </w:rPr>
        <w:t xml:space="preserve">Se sídlem: </w:t>
      </w:r>
      <w:r w:rsidRPr="009D2DC0">
        <w:rPr>
          <w:rFonts w:cs="Arial"/>
          <w:szCs w:val="20"/>
          <w:highlight w:val="green"/>
        </w:rPr>
        <w:t>doplní účastník</w:t>
      </w:r>
    </w:p>
    <w:p w14:paraId="4B1BE091" w14:textId="77777777" w:rsidR="00D737D1" w:rsidRPr="009D2DC0" w:rsidRDefault="00D737D1" w:rsidP="00D737D1">
      <w:pPr>
        <w:spacing w:line="280" w:lineRule="atLeast"/>
        <w:jc w:val="both"/>
        <w:rPr>
          <w:rFonts w:cs="Arial"/>
          <w:b/>
          <w:szCs w:val="20"/>
        </w:rPr>
      </w:pPr>
      <w:r w:rsidRPr="009D2DC0">
        <w:rPr>
          <w:rFonts w:cs="Arial"/>
          <w:szCs w:val="20"/>
        </w:rPr>
        <w:t xml:space="preserve">Zastoupená: </w:t>
      </w:r>
      <w:r w:rsidRPr="009D2DC0">
        <w:rPr>
          <w:rFonts w:cs="Arial"/>
          <w:szCs w:val="20"/>
          <w:highlight w:val="green"/>
        </w:rPr>
        <w:t>doplní účastník</w:t>
      </w:r>
    </w:p>
    <w:p w14:paraId="0783083A" w14:textId="77777777" w:rsidR="00D737D1" w:rsidRPr="009D2DC0" w:rsidRDefault="00D737D1" w:rsidP="00D737D1">
      <w:pPr>
        <w:spacing w:line="280" w:lineRule="atLeast"/>
        <w:rPr>
          <w:rFonts w:cs="Arial"/>
          <w:szCs w:val="20"/>
        </w:rPr>
      </w:pPr>
      <w:r w:rsidRPr="009D2DC0">
        <w:rPr>
          <w:rFonts w:cs="Arial"/>
          <w:szCs w:val="20"/>
        </w:rPr>
        <w:t xml:space="preserve">IČO: </w:t>
      </w:r>
      <w:r w:rsidRPr="009D2DC0">
        <w:rPr>
          <w:rFonts w:cs="Arial"/>
          <w:szCs w:val="20"/>
          <w:highlight w:val="green"/>
        </w:rPr>
        <w:t>doplní účastník</w:t>
      </w:r>
    </w:p>
    <w:p w14:paraId="48DF3B9D" w14:textId="77777777" w:rsidR="00D737D1" w:rsidRPr="009D2DC0" w:rsidRDefault="00D737D1" w:rsidP="00D737D1">
      <w:pPr>
        <w:spacing w:line="280" w:lineRule="atLeast"/>
        <w:rPr>
          <w:rFonts w:cs="Arial"/>
          <w:szCs w:val="20"/>
        </w:rPr>
      </w:pPr>
      <w:r w:rsidRPr="009D2DC0">
        <w:rPr>
          <w:rFonts w:cs="Arial"/>
          <w:szCs w:val="20"/>
        </w:rPr>
        <w:t xml:space="preserve">DIČ: </w:t>
      </w:r>
      <w:r w:rsidRPr="009D2DC0">
        <w:rPr>
          <w:rFonts w:cs="Arial"/>
          <w:szCs w:val="20"/>
          <w:highlight w:val="green"/>
        </w:rPr>
        <w:t>doplní účastník</w:t>
      </w:r>
    </w:p>
    <w:p w14:paraId="36FEC5C2" w14:textId="77777777" w:rsidR="00D737D1" w:rsidRPr="009D2DC0" w:rsidRDefault="00D737D1" w:rsidP="00D737D1">
      <w:pPr>
        <w:spacing w:line="280" w:lineRule="atLeast"/>
        <w:rPr>
          <w:rFonts w:cs="Arial"/>
          <w:szCs w:val="20"/>
        </w:rPr>
      </w:pPr>
      <w:r w:rsidRPr="009D2DC0">
        <w:rPr>
          <w:rFonts w:cs="Arial"/>
          <w:szCs w:val="20"/>
        </w:rPr>
        <w:t xml:space="preserve">Zapsána v obchodním rejstříku vedeném </w:t>
      </w:r>
      <w:r w:rsidRPr="009D2DC0">
        <w:rPr>
          <w:rFonts w:cs="Arial"/>
          <w:szCs w:val="20"/>
          <w:highlight w:val="green"/>
        </w:rPr>
        <w:t>doplní účastník</w:t>
      </w:r>
      <w:r w:rsidRPr="009D2DC0">
        <w:rPr>
          <w:rFonts w:cs="Arial"/>
          <w:szCs w:val="20"/>
        </w:rPr>
        <w:t xml:space="preserve">, oddíl </w:t>
      </w:r>
      <w:r w:rsidRPr="009D2DC0">
        <w:rPr>
          <w:rFonts w:cs="Arial"/>
          <w:szCs w:val="20"/>
          <w:highlight w:val="green"/>
        </w:rPr>
        <w:t>doplní účastník</w:t>
      </w:r>
      <w:r w:rsidRPr="009D2DC0">
        <w:rPr>
          <w:rFonts w:cs="Arial"/>
          <w:szCs w:val="20"/>
        </w:rPr>
        <w:t xml:space="preserve">, vložka </w:t>
      </w:r>
      <w:r w:rsidRPr="009D2DC0">
        <w:rPr>
          <w:rFonts w:cs="Arial"/>
          <w:szCs w:val="20"/>
          <w:highlight w:val="green"/>
        </w:rPr>
        <w:t>doplní účastník</w:t>
      </w:r>
    </w:p>
    <w:p w14:paraId="66F58781" w14:textId="77777777" w:rsidR="00D737D1" w:rsidRPr="009D2DC0" w:rsidRDefault="00D737D1" w:rsidP="00D737D1">
      <w:pPr>
        <w:spacing w:line="280" w:lineRule="atLeast"/>
        <w:jc w:val="both"/>
        <w:rPr>
          <w:rFonts w:cs="Arial"/>
          <w:szCs w:val="20"/>
        </w:rPr>
      </w:pPr>
      <w:proofErr w:type="spellStart"/>
      <w:r w:rsidRPr="009D2DC0">
        <w:rPr>
          <w:rFonts w:cs="Arial"/>
          <w:szCs w:val="20"/>
        </w:rPr>
        <w:t>č.ú</w:t>
      </w:r>
      <w:proofErr w:type="spellEnd"/>
      <w:r w:rsidRPr="009D2DC0">
        <w:rPr>
          <w:rFonts w:cs="Arial"/>
          <w:szCs w:val="20"/>
        </w:rPr>
        <w:t xml:space="preserve">.: </w:t>
      </w:r>
      <w:r w:rsidRPr="009D2DC0">
        <w:rPr>
          <w:rFonts w:cs="Arial"/>
          <w:szCs w:val="20"/>
          <w:highlight w:val="green"/>
        </w:rPr>
        <w:t>doplní účastník</w:t>
      </w:r>
    </w:p>
    <w:p w14:paraId="745C4C82" w14:textId="77777777" w:rsidR="00D737D1" w:rsidRPr="009D2DC0" w:rsidRDefault="00D737D1" w:rsidP="00D737D1">
      <w:pPr>
        <w:spacing w:line="280" w:lineRule="atLeast"/>
        <w:jc w:val="both"/>
        <w:rPr>
          <w:rFonts w:cs="Arial"/>
          <w:szCs w:val="20"/>
        </w:rPr>
      </w:pPr>
      <w:r w:rsidRPr="009D2DC0">
        <w:rPr>
          <w:rFonts w:cs="Arial"/>
          <w:szCs w:val="20"/>
        </w:rPr>
        <w:lastRenderedPageBreak/>
        <w:t xml:space="preserve">kontaktní osoba: </w:t>
      </w:r>
      <w:r w:rsidRPr="009D2DC0">
        <w:rPr>
          <w:rFonts w:cs="Arial"/>
          <w:szCs w:val="20"/>
          <w:highlight w:val="green"/>
        </w:rPr>
        <w:t>doplní účastník</w:t>
      </w:r>
    </w:p>
    <w:p w14:paraId="13EFFF9B" w14:textId="77777777" w:rsidR="00D737D1" w:rsidRPr="009D2DC0" w:rsidRDefault="00D737D1" w:rsidP="00D737D1">
      <w:pPr>
        <w:spacing w:line="280" w:lineRule="atLeast"/>
        <w:jc w:val="both"/>
        <w:rPr>
          <w:rFonts w:cs="Arial"/>
          <w:szCs w:val="20"/>
        </w:rPr>
      </w:pPr>
      <w:r w:rsidRPr="009D2DC0">
        <w:rPr>
          <w:rFonts w:cs="Arial"/>
          <w:szCs w:val="20"/>
        </w:rPr>
        <w:t xml:space="preserve">tel. č.: +420 </w:t>
      </w:r>
      <w:r w:rsidRPr="009D2DC0">
        <w:rPr>
          <w:rFonts w:cs="Arial"/>
          <w:szCs w:val="20"/>
          <w:highlight w:val="green"/>
        </w:rPr>
        <w:t>doplní účastník</w:t>
      </w:r>
    </w:p>
    <w:p w14:paraId="792D91D5" w14:textId="77777777" w:rsidR="00D737D1" w:rsidRPr="009D2DC0" w:rsidRDefault="00D737D1" w:rsidP="00D737D1">
      <w:pPr>
        <w:spacing w:line="280" w:lineRule="atLeast"/>
        <w:jc w:val="both"/>
        <w:rPr>
          <w:rFonts w:cs="Arial"/>
          <w:szCs w:val="20"/>
        </w:rPr>
      </w:pPr>
      <w:r w:rsidRPr="009D2DC0">
        <w:rPr>
          <w:rFonts w:cs="Arial"/>
          <w:szCs w:val="20"/>
        </w:rPr>
        <w:t xml:space="preserve">email: </w:t>
      </w:r>
      <w:r w:rsidRPr="009D2DC0">
        <w:rPr>
          <w:rFonts w:cs="Arial"/>
          <w:szCs w:val="20"/>
          <w:highlight w:val="green"/>
        </w:rPr>
        <w:t>doplní účastník</w:t>
      </w:r>
    </w:p>
    <w:p w14:paraId="19506A2A" w14:textId="1E609D2E" w:rsidR="00D737D1" w:rsidRDefault="00D737D1" w:rsidP="00C5563D">
      <w:pPr>
        <w:spacing w:after="120" w:line="280" w:lineRule="atLeast"/>
        <w:ind w:right="-426"/>
        <w:jc w:val="both"/>
        <w:rPr>
          <w:rFonts w:cs="Arial"/>
          <w:szCs w:val="20"/>
        </w:rPr>
      </w:pPr>
      <w:r w:rsidRPr="009D2DC0">
        <w:rPr>
          <w:rFonts w:cs="Arial"/>
          <w:szCs w:val="20"/>
        </w:rPr>
        <w:t xml:space="preserve">(dále jen </w:t>
      </w:r>
      <w:r w:rsidRPr="009D2DC0">
        <w:rPr>
          <w:rFonts w:cs="Arial"/>
          <w:b/>
          <w:szCs w:val="20"/>
        </w:rPr>
        <w:t xml:space="preserve">„prodávající č. </w:t>
      </w:r>
      <w:r>
        <w:rPr>
          <w:rFonts w:cs="Arial"/>
          <w:b/>
          <w:szCs w:val="20"/>
        </w:rPr>
        <w:t>2</w:t>
      </w:r>
      <w:r w:rsidRPr="009D2DC0">
        <w:rPr>
          <w:rFonts w:cs="Arial"/>
          <w:b/>
          <w:szCs w:val="20"/>
        </w:rPr>
        <w:t xml:space="preserve">“ nebo „dodavatel“ nebo „prodávající“ kdy je myšlen prodávající č. </w:t>
      </w:r>
      <w:r>
        <w:rPr>
          <w:rFonts w:cs="Arial"/>
          <w:b/>
          <w:szCs w:val="20"/>
        </w:rPr>
        <w:t>1</w:t>
      </w:r>
      <w:r w:rsidR="00F77431">
        <w:rPr>
          <w:rFonts w:cs="Arial"/>
          <w:b/>
          <w:szCs w:val="20"/>
        </w:rPr>
        <w:t xml:space="preserve">a </w:t>
      </w:r>
      <w:r>
        <w:rPr>
          <w:rFonts w:cs="Arial"/>
          <w:b/>
          <w:szCs w:val="20"/>
        </w:rPr>
        <w:t>2</w:t>
      </w:r>
      <w:r w:rsidRPr="009D2DC0">
        <w:rPr>
          <w:rFonts w:cs="Arial"/>
          <w:szCs w:val="20"/>
        </w:rPr>
        <w:t>),</w:t>
      </w:r>
    </w:p>
    <w:p w14:paraId="5FFB9974" w14:textId="77777777" w:rsidR="00327D7B" w:rsidRPr="00DA2C52" w:rsidRDefault="00327D7B" w:rsidP="00060B31">
      <w:pPr>
        <w:spacing w:line="280" w:lineRule="atLeast"/>
        <w:jc w:val="both"/>
        <w:rPr>
          <w:szCs w:val="22"/>
        </w:rPr>
      </w:pPr>
    </w:p>
    <w:p w14:paraId="5FFB9975" w14:textId="13F0CA90" w:rsidR="007542F5" w:rsidRPr="00DA2C52" w:rsidRDefault="007542F5" w:rsidP="00060B31">
      <w:pPr>
        <w:pStyle w:val="Zkladntext21"/>
        <w:spacing w:line="280" w:lineRule="atLeast"/>
        <w:ind w:left="0" w:firstLine="0"/>
        <w:jc w:val="both"/>
        <w:rPr>
          <w:rFonts w:ascii="Arial" w:hAnsi="Arial" w:cs="Arial"/>
          <w:sz w:val="20"/>
        </w:rPr>
      </w:pPr>
      <w:r w:rsidRPr="00DA2C52">
        <w:rPr>
          <w:rFonts w:ascii="Arial" w:hAnsi="Arial" w:cs="Arial"/>
          <w:sz w:val="20"/>
        </w:rPr>
        <w:t xml:space="preserve">uzavřely níže uvedeného dne, měsíce a roku v souladu s ustanovením </w:t>
      </w:r>
      <w:r w:rsidR="00EA3054">
        <w:rPr>
          <w:rFonts w:ascii="Arial" w:hAnsi="Arial" w:cs="Arial"/>
          <w:sz w:val="20"/>
        </w:rPr>
        <w:t xml:space="preserve">§ </w:t>
      </w:r>
      <w:r w:rsidR="000E5740">
        <w:rPr>
          <w:rFonts w:ascii="Arial" w:hAnsi="Arial" w:cs="Arial"/>
          <w:sz w:val="20"/>
        </w:rPr>
        <w:t>1746 odst. 2</w:t>
      </w:r>
      <w:r w:rsidRPr="00DA2C52">
        <w:rPr>
          <w:rFonts w:ascii="Arial" w:hAnsi="Arial" w:cs="Arial"/>
          <w:sz w:val="20"/>
        </w:rPr>
        <w:t xml:space="preserve"> </w:t>
      </w:r>
      <w:r w:rsidR="00DA3986" w:rsidRPr="00DA2C52">
        <w:rPr>
          <w:rFonts w:ascii="Arial" w:hAnsi="Arial" w:cs="Arial"/>
          <w:sz w:val="20"/>
        </w:rPr>
        <w:t>zák.</w:t>
      </w:r>
      <w:r w:rsidR="00DA3986">
        <w:rPr>
          <w:rFonts w:ascii="Arial" w:hAnsi="Arial" w:cs="Arial"/>
          <w:sz w:val="20"/>
        </w:rPr>
        <w:t xml:space="preserve"> </w:t>
      </w:r>
      <w:r w:rsidRPr="00DA2C52">
        <w:rPr>
          <w:rFonts w:ascii="Arial" w:hAnsi="Arial" w:cs="Arial"/>
          <w:sz w:val="20"/>
        </w:rPr>
        <w:t>č. 89/2012 Sb., občanského zákoníku</w:t>
      </w:r>
      <w:r w:rsidR="00296D71">
        <w:rPr>
          <w:rFonts w:ascii="Arial" w:hAnsi="Arial" w:cs="Arial"/>
          <w:sz w:val="20"/>
        </w:rPr>
        <w:t>, ve znění pozdějších předpisů</w:t>
      </w:r>
      <w:r w:rsidRPr="00DA2C52">
        <w:rPr>
          <w:rFonts w:ascii="Arial" w:hAnsi="Arial" w:cs="Arial"/>
          <w:sz w:val="20"/>
        </w:rPr>
        <w:t xml:space="preserve"> (dále </w:t>
      </w:r>
      <w:r w:rsidR="00012AE9">
        <w:rPr>
          <w:rFonts w:ascii="Arial" w:hAnsi="Arial" w:cs="Arial"/>
          <w:sz w:val="20"/>
        </w:rPr>
        <w:t>jen</w:t>
      </w:r>
      <w:r w:rsidRPr="00DA2C52">
        <w:rPr>
          <w:rFonts w:ascii="Arial" w:hAnsi="Arial" w:cs="Arial"/>
          <w:sz w:val="20"/>
        </w:rPr>
        <w:t xml:space="preserve"> </w:t>
      </w:r>
      <w:r w:rsidRPr="00DA2C52">
        <w:rPr>
          <w:rFonts w:ascii="Arial" w:hAnsi="Arial" w:cs="Arial"/>
          <w:b/>
          <w:sz w:val="20"/>
        </w:rPr>
        <w:t>„</w:t>
      </w:r>
      <w:r w:rsidR="00C30DAA">
        <w:rPr>
          <w:rFonts w:ascii="Arial" w:hAnsi="Arial" w:cs="Arial"/>
          <w:b/>
          <w:sz w:val="20"/>
        </w:rPr>
        <w:t>občanský zákoník</w:t>
      </w:r>
      <w:r w:rsidRPr="00DA2C52">
        <w:rPr>
          <w:rFonts w:ascii="Arial" w:hAnsi="Arial" w:cs="Arial"/>
          <w:b/>
          <w:sz w:val="20"/>
        </w:rPr>
        <w:t>“</w:t>
      </w:r>
      <w:r w:rsidRPr="00DA2C52">
        <w:rPr>
          <w:rFonts w:ascii="Arial" w:hAnsi="Arial" w:cs="Arial"/>
          <w:sz w:val="20"/>
        </w:rPr>
        <w:t>)</w:t>
      </w:r>
      <w:r w:rsidR="005F5686">
        <w:rPr>
          <w:rFonts w:ascii="Arial" w:hAnsi="Arial" w:cs="Arial"/>
          <w:sz w:val="20"/>
        </w:rPr>
        <w:t>,</w:t>
      </w:r>
      <w:r w:rsidRPr="00DA2C52">
        <w:rPr>
          <w:rFonts w:ascii="Arial" w:hAnsi="Arial" w:cs="Arial"/>
          <w:sz w:val="20"/>
        </w:rPr>
        <w:t xml:space="preserve"> v návaznosti na zákon č. 13</w:t>
      </w:r>
      <w:r w:rsidR="008C6E5A">
        <w:rPr>
          <w:rFonts w:ascii="Arial" w:hAnsi="Arial" w:cs="Arial"/>
          <w:sz w:val="20"/>
        </w:rPr>
        <w:t>4</w:t>
      </w:r>
      <w:r w:rsidRPr="00DA2C52">
        <w:rPr>
          <w:rFonts w:ascii="Arial" w:hAnsi="Arial" w:cs="Arial"/>
          <w:sz w:val="20"/>
        </w:rPr>
        <w:t>/20</w:t>
      </w:r>
      <w:r w:rsidR="008C6E5A">
        <w:rPr>
          <w:rFonts w:ascii="Arial" w:hAnsi="Arial" w:cs="Arial"/>
          <w:sz w:val="20"/>
        </w:rPr>
        <w:t>1</w:t>
      </w:r>
      <w:r w:rsidRPr="00DA2C52">
        <w:rPr>
          <w:rFonts w:ascii="Arial" w:hAnsi="Arial" w:cs="Arial"/>
          <w:sz w:val="20"/>
        </w:rPr>
        <w:t>6 Sb., o </w:t>
      </w:r>
      <w:r w:rsidR="008C6E5A">
        <w:rPr>
          <w:rFonts w:ascii="Arial" w:hAnsi="Arial" w:cs="Arial"/>
          <w:sz w:val="20"/>
        </w:rPr>
        <w:t xml:space="preserve">zadávání </w:t>
      </w:r>
      <w:r w:rsidRPr="00DA2C52">
        <w:rPr>
          <w:rFonts w:ascii="Arial" w:hAnsi="Arial" w:cs="Arial"/>
          <w:sz w:val="20"/>
        </w:rPr>
        <w:t>veřejných zakáz</w:t>
      </w:r>
      <w:r w:rsidR="008C6E5A">
        <w:rPr>
          <w:rFonts w:ascii="Arial" w:hAnsi="Arial" w:cs="Arial"/>
          <w:sz w:val="20"/>
        </w:rPr>
        <w:t>e</w:t>
      </w:r>
      <w:r w:rsidRPr="00DA2C52">
        <w:rPr>
          <w:rFonts w:ascii="Arial" w:hAnsi="Arial" w:cs="Arial"/>
          <w:sz w:val="20"/>
        </w:rPr>
        <w:t xml:space="preserve">k, ve znění pozdějších předpisů (dále </w:t>
      </w:r>
      <w:r w:rsidR="00012AE9">
        <w:rPr>
          <w:rFonts w:ascii="Arial" w:hAnsi="Arial" w:cs="Arial"/>
          <w:sz w:val="20"/>
        </w:rPr>
        <w:t>jen</w:t>
      </w:r>
      <w:r w:rsidRPr="00DA2C52">
        <w:rPr>
          <w:rFonts w:ascii="Arial" w:hAnsi="Arial" w:cs="Arial"/>
          <w:sz w:val="20"/>
        </w:rPr>
        <w:t xml:space="preserve"> </w:t>
      </w:r>
      <w:r w:rsidRPr="00DA2C52">
        <w:rPr>
          <w:rFonts w:ascii="Arial" w:hAnsi="Arial" w:cs="Arial"/>
          <w:b/>
          <w:sz w:val="20"/>
        </w:rPr>
        <w:t>„Z</w:t>
      </w:r>
      <w:r w:rsidR="008C6E5A">
        <w:rPr>
          <w:rFonts w:ascii="Arial" w:hAnsi="Arial" w:cs="Arial"/>
          <w:b/>
          <w:sz w:val="20"/>
        </w:rPr>
        <w:t>Z</w:t>
      </w:r>
      <w:r w:rsidRPr="00DA2C52">
        <w:rPr>
          <w:rFonts w:ascii="Arial" w:hAnsi="Arial" w:cs="Arial"/>
          <w:b/>
          <w:sz w:val="20"/>
        </w:rPr>
        <w:t>VZ“</w:t>
      </w:r>
      <w:r w:rsidRPr="00DA2C52">
        <w:rPr>
          <w:rFonts w:ascii="Arial" w:hAnsi="Arial" w:cs="Arial"/>
          <w:sz w:val="20"/>
        </w:rPr>
        <w:t>),</w:t>
      </w:r>
      <w:r w:rsidR="00B30672" w:rsidRPr="00DA2C52">
        <w:rPr>
          <w:rFonts w:ascii="Arial" w:hAnsi="Arial" w:cs="Arial"/>
          <w:sz w:val="20"/>
        </w:rPr>
        <w:t xml:space="preserve"> tuto </w:t>
      </w:r>
      <w:r w:rsidR="00C5689D">
        <w:rPr>
          <w:rFonts w:ascii="Arial" w:hAnsi="Arial" w:cs="Arial"/>
          <w:sz w:val="20"/>
        </w:rPr>
        <w:t>smlouvu</w:t>
      </w:r>
      <w:r w:rsidR="00B30672" w:rsidRPr="00DA2C52">
        <w:rPr>
          <w:rFonts w:ascii="Arial" w:hAnsi="Arial" w:cs="Arial"/>
          <w:sz w:val="20"/>
        </w:rPr>
        <w:t xml:space="preserve">: </w:t>
      </w:r>
    </w:p>
    <w:p w14:paraId="5FFB9976" w14:textId="77777777" w:rsidR="00327D7B" w:rsidRDefault="00327D7B" w:rsidP="00060B31">
      <w:pPr>
        <w:spacing w:line="280" w:lineRule="atLeast"/>
        <w:jc w:val="center"/>
        <w:rPr>
          <w:b/>
          <w:sz w:val="24"/>
        </w:rPr>
      </w:pPr>
    </w:p>
    <w:p w14:paraId="64FB9CED" w14:textId="77777777" w:rsidR="00E42861" w:rsidRDefault="00E42861" w:rsidP="00060B31">
      <w:pPr>
        <w:spacing w:line="280" w:lineRule="atLeast"/>
        <w:jc w:val="center"/>
        <w:rPr>
          <w:b/>
          <w:sz w:val="24"/>
        </w:rPr>
      </w:pPr>
    </w:p>
    <w:p w14:paraId="5FFB9977" w14:textId="77777777" w:rsidR="00327D7B" w:rsidRPr="00DA2C52" w:rsidRDefault="00327D7B" w:rsidP="00060B31">
      <w:pPr>
        <w:spacing w:line="280" w:lineRule="atLeast"/>
        <w:jc w:val="center"/>
        <w:rPr>
          <w:rFonts w:cs="Arial"/>
          <w:b/>
          <w:szCs w:val="20"/>
        </w:rPr>
      </w:pPr>
      <w:r w:rsidRPr="00DA2C52">
        <w:rPr>
          <w:rFonts w:cs="Arial"/>
          <w:b/>
          <w:szCs w:val="20"/>
        </w:rPr>
        <w:t>Preambule</w:t>
      </w:r>
    </w:p>
    <w:p w14:paraId="6046FEAF" w14:textId="3A4B2D10" w:rsidR="006B20D9" w:rsidRPr="00DA2C52" w:rsidRDefault="006B20D9" w:rsidP="006B20D9">
      <w:pPr>
        <w:spacing w:line="280" w:lineRule="atLeast"/>
        <w:rPr>
          <w:rFonts w:cs="Arial"/>
          <w:b/>
          <w:szCs w:val="20"/>
        </w:rPr>
      </w:pPr>
    </w:p>
    <w:p w14:paraId="4EA596F1" w14:textId="4533F163" w:rsidR="008407F8" w:rsidRPr="001862B2" w:rsidRDefault="008407F8" w:rsidP="001862B2">
      <w:pPr>
        <w:spacing w:line="280" w:lineRule="atLeast"/>
        <w:jc w:val="both"/>
        <w:rPr>
          <w:rFonts w:cs="Arial"/>
          <w:b/>
          <w:szCs w:val="20"/>
        </w:rPr>
      </w:pPr>
      <w:r w:rsidRPr="00DA2C52">
        <w:rPr>
          <w:rFonts w:cs="Arial"/>
          <w:szCs w:val="20"/>
        </w:rPr>
        <w:t>Podkladem pro uzavření této smlouvy j</w:t>
      </w:r>
      <w:r>
        <w:rPr>
          <w:rFonts w:cs="Arial"/>
          <w:szCs w:val="20"/>
        </w:rPr>
        <w:t>e</w:t>
      </w:r>
      <w:r w:rsidRPr="00DA2C52">
        <w:rPr>
          <w:rFonts w:cs="Arial"/>
          <w:szCs w:val="20"/>
        </w:rPr>
        <w:t xml:space="preserve"> nabídk</w:t>
      </w:r>
      <w:r>
        <w:rPr>
          <w:rFonts w:cs="Arial"/>
          <w:szCs w:val="20"/>
        </w:rPr>
        <w:t>a</w:t>
      </w:r>
      <w:r w:rsidRPr="00DA2C52">
        <w:rPr>
          <w:rFonts w:cs="Arial"/>
          <w:szCs w:val="20"/>
        </w:rPr>
        <w:t xml:space="preserve"> </w:t>
      </w:r>
      <w:r>
        <w:rPr>
          <w:rFonts w:cs="Arial"/>
          <w:szCs w:val="20"/>
        </w:rPr>
        <w:t>prodávajícího</w:t>
      </w:r>
      <w:r w:rsidRPr="00DA2C52">
        <w:rPr>
          <w:rFonts w:cs="Arial"/>
          <w:szCs w:val="20"/>
        </w:rPr>
        <w:t xml:space="preserve"> ze dne </w:t>
      </w:r>
      <w:r w:rsidR="00070024" w:rsidRPr="00070024">
        <w:rPr>
          <w:rFonts w:cs="Arial"/>
          <w:szCs w:val="20"/>
          <w:highlight w:val="yellow"/>
        </w:rPr>
        <w:t>doplní zadavatel</w:t>
      </w:r>
      <w:r w:rsidR="00C70CBA">
        <w:rPr>
          <w:rFonts w:cs="Arial"/>
          <w:szCs w:val="20"/>
        </w:rPr>
        <w:t xml:space="preserve"> (dále jen </w:t>
      </w:r>
      <w:r w:rsidR="00C70CBA">
        <w:rPr>
          <w:rFonts w:cs="Arial"/>
          <w:b/>
          <w:szCs w:val="20"/>
        </w:rPr>
        <w:t>„nabídka“</w:t>
      </w:r>
      <w:r w:rsidR="00C70CBA">
        <w:rPr>
          <w:rFonts w:cs="Arial"/>
          <w:szCs w:val="20"/>
        </w:rPr>
        <w:t>)</w:t>
      </w:r>
      <w:r>
        <w:rPr>
          <w:rFonts w:cs="Arial"/>
          <w:szCs w:val="20"/>
        </w:rPr>
        <w:t>, podaná</w:t>
      </w:r>
      <w:r w:rsidRPr="00DA2C52">
        <w:rPr>
          <w:rFonts w:cs="Arial"/>
          <w:szCs w:val="20"/>
        </w:rPr>
        <w:t xml:space="preserve"> ve veřejné zakázce </w:t>
      </w:r>
      <w:r w:rsidRPr="009B4D70">
        <w:rPr>
          <w:rFonts w:cs="Arial"/>
          <w:szCs w:val="20"/>
        </w:rPr>
        <w:t xml:space="preserve">nazvané </w:t>
      </w:r>
      <w:bookmarkStart w:id="0" w:name="_Hlk523819095"/>
      <w:r w:rsidRPr="00B83E7D">
        <w:rPr>
          <w:rFonts w:cs="Arial"/>
          <w:b/>
          <w:szCs w:val="20"/>
        </w:rPr>
        <w:t>„</w:t>
      </w:r>
      <w:r w:rsidR="003D7E73" w:rsidRPr="00A172B1">
        <w:rPr>
          <w:rFonts w:cs="Arial"/>
          <w:b/>
          <w:bCs/>
          <w:szCs w:val="20"/>
        </w:rPr>
        <w:t xml:space="preserve">Smart </w:t>
      </w:r>
      <w:proofErr w:type="spellStart"/>
      <w:r w:rsidR="003D7E73" w:rsidRPr="00A172B1">
        <w:rPr>
          <w:rFonts w:cs="Arial"/>
          <w:b/>
          <w:bCs/>
          <w:szCs w:val="20"/>
        </w:rPr>
        <w:t>metering</w:t>
      </w:r>
      <w:proofErr w:type="spellEnd"/>
      <w:r w:rsidR="003D7E73" w:rsidRPr="00A172B1">
        <w:rPr>
          <w:rFonts w:cs="Arial"/>
          <w:b/>
          <w:bCs/>
          <w:szCs w:val="20"/>
        </w:rPr>
        <w:t xml:space="preserve"> elektroměry – Chammeleon</w:t>
      </w:r>
      <w:r w:rsidRPr="001862B2">
        <w:rPr>
          <w:rFonts w:cs="Arial"/>
          <w:b/>
          <w:szCs w:val="20"/>
        </w:rPr>
        <w:t>“</w:t>
      </w:r>
      <w:bookmarkEnd w:id="0"/>
      <w:r w:rsidRPr="009B4D70">
        <w:rPr>
          <w:rFonts w:cs="Arial"/>
          <w:b/>
          <w:bCs/>
          <w:iCs/>
          <w:szCs w:val="20"/>
        </w:rPr>
        <w:t xml:space="preserve"> </w:t>
      </w:r>
      <w:r w:rsidR="00595106" w:rsidRPr="008F5EFE">
        <w:rPr>
          <w:rFonts w:cs="Arial"/>
          <w:b/>
          <w:bCs/>
          <w:highlight w:val="lightGray"/>
        </w:rPr>
        <w:t xml:space="preserve">Část C: </w:t>
      </w:r>
      <w:r w:rsidR="00595106" w:rsidRPr="008F5EFE">
        <w:rPr>
          <w:rFonts w:cs="Arial"/>
          <w:b/>
          <w:bCs/>
          <w:szCs w:val="20"/>
          <w:highlight w:val="lightGray"/>
        </w:rPr>
        <w:t>Elektroměry jednofázové s komunikací point-to-point s technologií LTE-M / NB-</w:t>
      </w:r>
      <w:proofErr w:type="spellStart"/>
      <w:r w:rsidR="00595106" w:rsidRPr="008F5EFE">
        <w:rPr>
          <w:rFonts w:cs="Arial"/>
          <w:b/>
          <w:bCs/>
          <w:szCs w:val="20"/>
          <w:highlight w:val="lightGray"/>
        </w:rPr>
        <w:t>IoT</w:t>
      </w:r>
      <w:proofErr w:type="spellEnd"/>
      <w:r w:rsidR="00595106" w:rsidRPr="00CC231A">
        <w:rPr>
          <w:rFonts w:cs="Arial"/>
          <w:color w:val="FF0000"/>
          <w:szCs w:val="20"/>
        </w:rPr>
        <w:t xml:space="preserve"> </w:t>
      </w:r>
      <w:r w:rsidRPr="009B4D70">
        <w:rPr>
          <w:rFonts w:cs="Arial"/>
          <w:szCs w:val="20"/>
        </w:rPr>
        <w:t>(dále jen „</w:t>
      </w:r>
      <w:r w:rsidRPr="009B4D70">
        <w:rPr>
          <w:rFonts w:cs="Arial"/>
          <w:b/>
          <w:szCs w:val="20"/>
        </w:rPr>
        <w:t>veřejná zakáz</w:t>
      </w:r>
      <w:r w:rsidRPr="007206EE">
        <w:rPr>
          <w:rFonts w:cs="Arial"/>
          <w:b/>
          <w:szCs w:val="20"/>
        </w:rPr>
        <w:t>ka</w:t>
      </w:r>
      <w:r w:rsidRPr="00DA2C52">
        <w:rPr>
          <w:rFonts w:cs="Arial"/>
          <w:szCs w:val="20"/>
        </w:rPr>
        <w:t xml:space="preserve">“), zadávané </w:t>
      </w:r>
      <w:r>
        <w:rPr>
          <w:rFonts w:cs="Arial"/>
          <w:szCs w:val="20"/>
        </w:rPr>
        <w:t xml:space="preserve">kupujícím </w:t>
      </w:r>
      <w:r w:rsidRPr="00DA2C52">
        <w:rPr>
          <w:rFonts w:cs="Arial"/>
          <w:szCs w:val="20"/>
        </w:rPr>
        <w:t xml:space="preserve">v souladu se </w:t>
      </w:r>
      <w:r>
        <w:rPr>
          <w:rFonts w:cs="Arial"/>
          <w:szCs w:val="20"/>
        </w:rPr>
        <w:t>ZVZZ, a zadávací dokumentace kupujícího pro veřejnou zakázku (dále jen „</w:t>
      </w:r>
      <w:r>
        <w:rPr>
          <w:rFonts w:cs="Arial"/>
          <w:b/>
          <w:szCs w:val="20"/>
        </w:rPr>
        <w:t>zadávací dokumentace</w:t>
      </w:r>
      <w:r>
        <w:rPr>
          <w:rFonts w:cs="Arial"/>
          <w:szCs w:val="20"/>
        </w:rPr>
        <w:t>“).</w:t>
      </w:r>
    </w:p>
    <w:p w14:paraId="5FFB997B" w14:textId="5531991D" w:rsidR="00327D7B" w:rsidRDefault="00327D7B" w:rsidP="00060B31">
      <w:pPr>
        <w:spacing w:line="280" w:lineRule="atLeast"/>
        <w:jc w:val="center"/>
        <w:rPr>
          <w:rFonts w:cs="Arial"/>
          <w:b/>
          <w:szCs w:val="20"/>
        </w:rPr>
      </w:pPr>
    </w:p>
    <w:p w14:paraId="635A398F" w14:textId="77777777" w:rsidR="008407F8" w:rsidRPr="004B6F4A" w:rsidRDefault="008407F8" w:rsidP="008407F8">
      <w:pPr>
        <w:spacing w:line="280" w:lineRule="atLeast"/>
        <w:jc w:val="center"/>
        <w:rPr>
          <w:rFonts w:cs="Arial"/>
          <w:b/>
          <w:szCs w:val="20"/>
        </w:rPr>
      </w:pPr>
      <w:r w:rsidRPr="004B6F4A">
        <w:rPr>
          <w:rFonts w:cs="Arial"/>
          <w:b/>
          <w:szCs w:val="20"/>
        </w:rPr>
        <w:t>Vymezení pojmů a zkratek</w:t>
      </w:r>
    </w:p>
    <w:p w14:paraId="175F0927" w14:textId="77777777" w:rsidR="008407F8" w:rsidRPr="004B6F4A" w:rsidRDefault="008407F8" w:rsidP="008407F8">
      <w:pPr>
        <w:spacing w:line="280" w:lineRule="atLeast"/>
        <w:jc w:val="center"/>
        <w:rPr>
          <w:rFonts w:cs="Arial"/>
          <w:b/>
          <w:szCs w:val="20"/>
        </w:rPr>
      </w:pPr>
    </w:p>
    <w:p w14:paraId="33EEEDB8" w14:textId="77777777" w:rsidR="008407F8" w:rsidRPr="004B6F4A" w:rsidRDefault="008407F8" w:rsidP="008407F8">
      <w:pPr>
        <w:pStyle w:val="Bezmezer"/>
        <w:tabs>
          <w:tab w:val="num" w:pos="1440"/>
        </w:tabs>
        <w:spacing w:line="280" w:lineRule="atLeast"/>
        <w:jc w:val="both"/>
        <w:rPr>
          <w:rFonts w:ascii="Arial" w:hAnsi="Arial" w:cs="Arial"/>
          <w:sz w:val="20"/>
          <w:szCs w:val="20"/>
        </w:rPr>
      </w:pPr>
      <w:r w:rsidRPr="004B6F4A">
        <w:rPr>
          <w:rFonts w:ascii="Arial" w:hAnsi="Arial" w:cs="Arial"/>
          <w:sz w:val="20"/>
          <w:szCs w:val="20"/>
        </w:rPr>
        <w:t>Pro účely této Smlouvy mají níže uvedené pojmy následující význam, nevyplývá-li z konkrétního ustanovení Smlouvy jinak:</w:t>
      </w:r>
    </w:p>
    <w:p w14:paraId="7022696F" w14:textId="05AED659" w:rsidR="008407F8" w:rsidRDefault="008407F8" w:rsidP="008407F8">
      <w:pPr>
        <w:pStyle w:val="Bezmezer"/>
        <w:tabs>
          <w:tab w:val="num" w:pos="1440"/>
        </w:tabs>
        <w:spacing w:line="280" w:lineRule="atLeast"/>
        <w:jc w:val="both"/>
        <w:rPr>
          <w:rFonts w:ascii="Arial" w:hAnsi="Arial" w:cs="Arial"/>
          <w:sz w:val="20"/>
          <w:szCs w:val="20"/>
        </w:rPr>
      </w:pPr>
    </w:p>
    <w:p w14:paraId="02B45EF9" w14:textId="77777777" w:rsidR="000B299A" w:rsidRPr="00A76E5A" w:rsidRDefault="000B299A" w:rsidP="000B299A">
      <w:pPr>
        <w:pStyle w:val="Bezmezer"/>
        <w:tabs>
          <w:tab w:val="num" w:pos="1440"/>
        </w:tabs>
        <w:spacing w:line="280" w:lineRule="atLeast"/>
        <w:jc w:val="both"/>
        <w:rPr>
          <w:rFonts w:ascii="Arial" w:hAnsi="Arial"/>
          <w:sz w:val="20"/>
        </w:rPr>
      </w:pPr>
      <w:r w:rsidRPr="00A76E5A">
        <w:rPr>
          <w:rFonts w:ascii="Arial" w:hAnsi="Arial" w:cs="Arial"/>
          <w:b/>
          <w:sz w:val="20"/>
          <w:szCs w:val="20"/>
        </w:rPr>
        <w:t>„</w:t>
      </w:r>
      <w:r w:rsidRPr="00A76E5A">
        <w:rPr>
          <w:rFonts w:ascii="Arial" w:hAnsi="Arial"/>
          <w:b/>
          <w:sz w:val="20"/>
        </w:rPr>
        <w:t>VNP</w:t>
      </w:r>
      <w:r w:rsidRPr="00A76E5A">
        <w:rPr>
          <w:rFonts w:ascii="Arial" w:hAnsi="Arial" w:cs="Arial"/>
          <w:b/>
          <w:sz w:val="20"/>
          <w:szCs w:val="20"/>
        </w:rPr>
        <w:t xml:space="preserve">“ </w:t>
      </w:r>
      <w:r w:rsidRPr="00A76E5A">
        <w:rPr>
          <w:rFonts w:ascii="Arial" w:hAnsi="Arial"/>
          <w:sz w:val="20"/>
        </w:rPr>
        <w:t>Všeobecné podmínky platné pro kupní smlouvy a smlouvy o dílo společností skupiny E.ON Czech ve verzi platné a účinné ke dni uzavření této smlouvy</w:t>
      </w:r>
      <w:r>
        <w:rPr>
          <w:rFonts w:ascii="Arial" w:hAnsi="Arial"/>
          <w:sz w:val="20"/>
        </w:rPr>
        <w:t>;</w:t>
      </w:r>
    </w:p>
    <w:p w14:paraId="5CAC3000" w14:textId="77777777" w:rsidR="000B299A" w:rsidRPr="00A76E5A" w:rsidRDefault="000B299A" w:rsidP="000B299A">
      <w:pPr>
        <w:pStyle w:val="Bezmezer"/>
        <w:tabs>
          <w:tab w:val="num" w:pos="1440"/>
        </w:tabs>
        <w:spacing w:line="280" w:lineRule="atLeast"/>
        <w:jc w:val="both"/>
        <w:rPr>
          <w:rFonts w:ascii="Arial" w:hAnsi="Arial" w:cs="Arial"/>
          <w:sz w:val="20"/>
          <w:szCs w:val="20"/>
        </w:rPr>
      </w:pPr>
      <w:r w:rsidRPr="00A76E5A">
        <w:rPr>
          <w:rFonts w:ascii="Arial" w:hAnsi="Arial" w:cs="Arial"/>
          <w:b/>
          <w:sz w:val="20"/>
          <w:szCs w:val="20"/>
        </w:rPr>
        <w:t>„Zástupce Kupujícího“</w:t>
      </w:r>
      <w:r w:rsidRPr="00A76E5A">
        <w:rPr>
          <w:rFonts w:ascii="Arial" w:hAnsi="Arial" w:cs="Arial"/>
          <w:sz w:val="20"/>
          <w:szCs w:val="20"/>
        </w:rPr>
        <w:t xml:space="preserve"> je osoba, kterou kupující určí, zejména E.ON Česká republika, s.r.o. (jedná se o společnost, která je součástí stejného koncernu, jako kupující)</w:t>
      </w:r>
      <w:r>
        <w:rPr>
          <w:rFonts w:ascii="Arial" w:hAnsi="Arial" w:cs="Arial"/>
          <w:sz w:val="20"/>
          <w:szCs w:val="20"/>
        </w:rPr>
        <w:t>;</w:t>
      </w:r>
    </w:p>
    <w:p w14:paraId="54BA5D06" w14:textId="77777777" w:rsidR="000B299A" w:rsidRPr="00A76E5A" w:rsidRDefault="000B299A" w:rsidP="000B299A">
      <w:pPr>
        <w:pStyle w:val="Bezmezer"/>
        <w:tabs>
          <w:tab w:val="num" w:pos="1440"/>
        </w:tabs>
        <w:spacing w:line="280" w:lineRule="atLeast"/>
        <w:jc w:val="both"/>
        <w:rPr>
          <w:rFonts w:ascii="Arial" w:hAnsi="Arial" w:cs="Arial"/>
          <w:sz w:val="20"/>
          <w:szCs w:val="20"/>
        </w:rPr>
      </w:pPr>
      <w:r w:rsidRPr="00A76E5A">
        <w:rPr>
          <w:rFonts w:ascii="Arial" w:hAnsi="Arial" w:cs="Arial"/>
          <w:b/>
          <w:sz w:val="20"/>
          <w:szCs w:val="20"/>
        </w:rPr>
        <w:t xml:space="preserve">„Poddodavatel“ </w:t>
      </w:r>
      <w:r w:rsidRPr="00A76E5A">
        <w:rPr>
          <w:rFonts w:ascii="Arial" w:hAnsi="Arial" w:cs="Arial"/>
          <w:sz w:val="20"/>
          <w:szCs w:val="20"/>
        </w:rPr>
        <w:t>je fyzická nebo právnická osoba, pomocí které má prodávající plnit určitou část předmětu plnění této smlouvy nebo která má poskytnout prodávajícímu k plnění předmětu plnění této smlouvy určité věci či práva;</w:t>
      </w:r>
    </w:p>
    <w:p w14:paraId="0C8F84AD" w14:textId="77777777" w:rsidR="000B299A" w:rsidRPr="00E567EB" w:rsidRDefault="000B299A" w:rsidP="000B299A">
      <w:pPr>
        <w:pStyle w:val="Bezmezer"/>
        <w:tabs>
          <w:tab w:val="num" w:pos="1440"/>
        </w:tabs>
        <w:spacing w:line="280" w:lineRule="atLeast"/>
        <w:jc w:val="both"/>
        <w:rPr>
          <w:rFonts w:ascii="Arial" w:hAnsi="Arial"/>
          <w:sz w:val="20"/>
        </w:rPr>
      </w:pPr>
      <w:r w:rsidRPr="00E567EB">
        <w:rPr>
          <w:rFonts w:ascii="Arial" w:hAnsi="Arial"/>
          <w:b/>
          <w:sz w:val="20"/>
        </w:rPr>
        <w:t>„ČSN“</w:t>
      </w:r>
      <w:r w:rsidRPr="00E567EB">
        <w:rPr>
          <w:rFonts w:ascii="Arial" w:hAnsi="Arial"/>
          <w:sz w:val="20"/>
        </w:rPr>
        <w:t xml:space="preserve"> Česká technická norma</w:t>
      </w:r>
      <w:r>
        <w:rPr>
          <w:rFonts w:ascii="Arial" w:hAnsi="Arial"/>
          <w:sz w:val="20"/>
        </w:rPr>
        <w:t>;</w:t>
      </w:r>
    </w:p>
    <w:p w14:paraId="78E19DFC" w14:textId="77777777" w:rsidR="000B299A" w:rsidRDefault="000B299A" w:rsidP="000B299A">
      <w:pPr>
        <w:pStyle w:val="Bezmezer"/>
        <w:tabs>
          <w:tab w:val="num" w:pos="1440"/>
        </w:tabs>
        <w:spacing w:line="280" w:lineRule="atLeast"/>
        <w:jc w:val="both"/>
        <w:rPr>
          <w:rFonts w:ascii="Arial" w:hAnsi="Arial"/>
          <w:sz w:val="20"/>
        </w:rPr>
      </w:pPr>
      <w:r w:rsidRPr="00E567EB">
        <w:rPr>
          <w:rFonts w:ascii="Arial" w:hAnsi="Arial"/>
          <w:b/>
          <w:sz w:val="20"/>
        </w:rPr>
        <w:t>„VVN“</w:t>
      </w:r>
      <w:r w:rsidRPr="00E567EB">
        <w:rPr>
          <w:rFonts w:ascii="Arial" w:hAnsi="Arial"/>
          <w:sz w:val="20"/>
        </w:rPr>
        <w:t xml:space="preserve"> velmi vysokého napětí</w:t>
      </w:r>
      <w:r>
        <w:rPr>
          <w:rFonts w:ascii="Arial" w:hAnsi="Arial"/>
          <w:sz w:val="20"/>
        </w:rPr>
        <w:t>;</w:t>
      </w:r>
    </w:p>
    <w:p w14:paraId="1F61B6F4" w14:textId="0276D525" w:rsidR="000B299A" w:rsidRPr="004B6F4A" w:rsidRDefault="000B299A" w:rsidP="000B299A">
      <w:pPr>
        <w:pStyle w:val="Bezmezer"/>
        <w:tabs>
          <w:tab w:val="num" w:pos="1440"/>
        </w:tabs>
        <w:spacing w:line="280" w:lineRule="atLeast"/>
        <w:jc w:val="both"/>
        <w:rPr>
          <w:rFonts w:ascii="Arial" w:hAnsi="Arial" w:cs="Arial"/>
          <w:sz w:val="20"/>
          <w:szCs w:val="20"/>
        </w:rPr>
      </w:pPr>
      <w:r>
        <w:rPr>
          <w:rFonts w:ascii="Arial" w:hAnsi="Arial"/>
          <w:sz w:val="20"/>
        </w:rPr>
        <w:t>„</w:t>
      </w:r>
      <w:r w:rsidRPr="004567CC">
        <w:rPr>
          <w:rFonts w:ascii="Arial" w:hAnsi="Arial"/>
          <w:b/>
          <w:bCs/>
          <w:sz w:val="20"/>
        </w:rPr>
        <w:t>ZZVZ, zákon</w:t>
      </w:r>
      <w:r>
        <w:rPr>
          <w:rFonts w:ascii="Arial" w:hAnsi="Arial"/>
          <w:sz w:val="20"/>
        </w:rPr>
        <w:t xml:space="preserve">“ </w:t>
      </w:r>
      <w:r w:rsidRPr="000F75AA">
        <w:rPr>
          <w:rFonts w:ascii="Arial" w:hAnsi="Arial"/>
          <w:sz w:val="20"/>
        </w:rPr>
        <w:t>Zákon č. 134/2016 Sb. o zadávání veřejných zakázek, ve znění pozdějších předpisů</w:t>
      </w:r>
    </w:p>
    <w:p w14:paraId="6ACBCEB7" w14:textId="085C13D5" w:rsidR="008407F8" w:rsidRDefault="008407F8" w:rsidP="00060B31">
      <w:pPr>
        <w:spacing w:line="280" w:lineRule="atLeast"/>
        <w:jc w:val="center"/>
        <w:rPr>
          <w:rFonts w:cs="Arial"/>
          <w:b/>
          <w:szCs w:val="20"/>
        </w:rPr>
      </w:pPr>
    </w:p>
    <w:p w14:paraId="4F718687" w14:textId="77777777" w:rsidR="008407F8" w:rsidRPr="00DA2C52" w:rsidRDefault="008407F8" w:rsidP="00060B31">
      <w:pPr>
        <w:spacing w:line="280" w:lineRule="atLeast"/>
        <w:jc w:val="center"/>
        <w:rPr>
          <w:rFonts w:cs="Arial"/>
          <w:b/>
          <w:szCs w:val="20"/>
        </w:rPr>
      </w:pPr>
    </w:p>
    <w:p w14:paraId="5FFB997C" w14:textId="77777777" w:rsidR="00327D7B" w:rsidRPr="000B1381" w:rsidRDefault="00327D7B" w:rsidP="00060B31">
      <w:pPr>
        <w:spacing w:line="280" w:lineRule="atLeast"/>
        <w:jc w:val="center"/>
        <w:rPr>
          <w:rFonts w:cs="Arial"/>
          <w:b/>
          <w:szCs w:val="20"/>
        </w:rPr>
      </w:pPr>
      <w:r w:rsidRPr="000B1381">
        <w:rPr>
          <w:rFonts w:cs="Arial"/>
          <w:b/>
          <w:szCs w:val="20"/>
        </w:rPr>
        <w:t>I.</w:t>
      </w:r>
    </w:p>
    <w:p w14:paraId="5FFB997D" w14:textId="77777777" w:rsidR="00327D7B" w:rsidRPr="000B1381" w:rsidRDefault="00327D7B" w:rsidP="00060B31">
      <w:pPr>
        <w:spacing w:line="280" w:lineRule="atLeast"/>
        <w:jc w:val="center"/>
        <w:rPr>
          <w:rFonts w:cs="Arial"/>
          <w:b/>
          <w:szCs w:val="20"/>
        </w:rPr>
      </w:pPr>
      <w:r w:rsidRPr="000B1381">
        <w:rPr>
          <w:rFonts w:cs="Arial"/>
          <w:b/>
          <w:szCs w:val="20"/>
        </w:rPr>
        <w:t>Předmět smlouvy</w:t>
      </w:r>
    </w:p>
    <w:p w14:paraId="5FFB997E" w14:textId="77777777" w:rsidR="00327D7B" w:rsidRPr="000B1381" w:rsidRDefault="00327D7B" w:rsidP="00060B31">
      <w:pPr>
        <w:spacing w:line="280" w:lineRule="atLeast"/>
        <w:jc w:val="both"/>
        <w:rPr>
          <w:rFonts w:cs="Arial"/>
          <w:szCs w:val="20"/>
        </w:rPr>
      </w:pPr>
    </w:p>
    <w:p w14:paraId="55114CDB" w14:textId="526FA20C" w:rsidR="008407F8" w:rsidRPr="00342BAB" w:rsidRDefault="008407F8" w:rsidP="00451940">
      <w:pPr>
        <w:numPr>
          <w:ilvl w:val="0"/>
          <w:numId w:val="1"/>
        </w:numPr>
        <w:spacing w:after="120" w:line="280" w:lineRule="atLeast"/>
        <w:jc w:val="both"/>
        <w:rPr>
          <w:rFonts w:cs="Arial"/>
          <w:szCs w:val="20"/>
        </w:rPr>
      </w:pPr>
      <w:r w:rsidRPr="00342BAB">
        <w:rPr>
          <w:rFonts w:cs="Arial"/>
          <w:szCs w:val="20"/>
        </w:rPr>
        <w:t xml:space="preserve">Předmětem této smlouvy je </w:t>
      </w:r>
      <w:r w:rsidR="008036E5" w:rsidRPr="00342BAB">
        <w:rPr>
          <w:rFonts w:cs="Arial"/>
          <w:b/>
          <w:szCs w:val="20"/>
        </w:rPr>
        <w:t>dodávka</w:t>
      </w:r>
      <w:r w:rsidR="008036E5" w:rsidRPr="00342BAB">
        <w:rPr>
          <w:rFonts w:cs="Arial"/>
          <w:szCs w:val="20"/>
        </w:rPr>
        <w:t xml:space="preserve"> </w:t>
      </w:r>
      <w:r w:rsidR="00BD2D0B" w:rsidRPr="00342BAB">
        <w:rPr>
          <w:b/>
          <w:bCs/>
        </w:rPr>
        <w:t>elektroměrů</w:t>
      </w:r>
      <w:r w:rsidR="00BD2D0B" w:rsidRPr="005D4E6C">
        <w:t xml:space="preserve"> </w:t>
      </w:r>
      <w:r w:rsidR="00D25E76" w:rsidRPr="00342BAB">
        <w:rPr>
          <w:rFonts w:cs="Arial"/>
          <w:b/>
          <w:szCs w:val="20"/>
        </w:rPr>
        <w:t>v</w:t>
      </w:r>
      <w:r w:rsidR="00226448" w:rsidRPr="00342BAB">
        <w:rPr>
          <w:rFonts w:cs="Arial"/>
          <w:b/>
          <w:szCs w:val="20"/>
        </w:rPr>
        <w:t xml:space="preserve">četně </w:t>
      </w:r>
      <w:r w:rsidR="00D4413A" w:rsidRPr="00342BAB">
        <w:rPr>
          <w:rFonts w:cs="Arial"/>
          <w:b/>
          <w:szCs w:val="20"/>
        </w:rPr>
        <w:t>kompletace a služeb technické podpory</w:t>
      </w:r>
      <w:r w:rsidR="003E0696" w:rsidRPr="00342BAB">
        <w:rPr>
          <w:rFonts w:cs="Arial"/>
          <w:bCs/>
          <w:szCs w:val="20"/>
        </w:rPr>
        <w:t xml:space="preserve"> uveden</w:t>
      </w:r>
      <w:r w:rsidR="00591CA7" w:rsidRPr="00342BAB">
        <w:rPr>
          <w:rFonts w:cs="Arial"/>
          <w:bCs/>
          <w:szCs w:val="20"/>
        </w:rPr>
        <w:t>ých</w:t>
      </w:r>
      <w:r w:rsidR="003E0696" w:rsidRPr="00342BAB">
        <w:rPr>
          <w:rFonts w:cs="Arial"/>
          <w:bCs/>
          <w:szCs w:val="20"/>
        </w:rPr>
        <w:t xml:space="preserve"> v příloze č. 2 </w:t>
      </w:r>
      <w:r w:rsidR="001259FA" w:rsidRPr="00342BAB">
        <w:rPr>
          <w:rFonts w:cs="Arial"/>
          <w:bCs/>
          <w:szCs w:val="20"/>
        </w:rPr>
        <w:t xml:space="preserve">této </w:t>
      </w:r>
      <w:r w:rsidR="003E0696" w:rsidRPr="00342BAB">
        <w:rPr>
          <w:rFonts w:cs="Arial"/>
          <w:bCs/>
          <w:szCs w:val="20"/>
        </w:rPr>
        <w:t>smlouvy</w:t>
      </w:r>
      <w:r w:rsidR="00342BAB">
        <w:rPr>
          <w:rFonts w:cs="Arial"/>
          <w:bCs/>
          <w:szCs w:val="20"/>
        </w:rPr>
        <w:t xml:space="preserve"> </w:t>
      </w:r>
      <w:r w:rsidRPr="00342BAB">
        <w:rPr>
          <w:rFonts w:cs="Arial"/>
          <w:szCs w:val="20"/>
        </w:rPr>
        <w:t>(dále jen „zboží“</w:t>
      </w:r>
      <w:r w:rsidR="00E554FB" w:rsidRPr="00342BAB">
        <w:rPr>
          <w:rFonts w:cs="Arial"/>
          <w:szCs w:val="20"/>
        </w:rPr>
        <w:t xml:space="preserve"> a „</w:t>
      </w:r>
      <w:r w:rsidR="00B70FAA" w:rsidRPr="00342BAB">
        <w:rPr>
          <w:rFonts w:cs="Arial"/>
          <w:szCs w:val="20"/>
        </w:rPr>
        <w:t>elektroměry</w:t>
      </w:r>
      <w:r w:rsidR="00E554FB" w:rsidRPr="00342BAB">
        <w:rPr>
          <w:rFonts w:cs="Arial"/>
          <w:szCs w:val="20"/>
        </w:rPr>
        <w:t>“</w:t>
      </w:r>
      <w:r w:rsidRPr="00342BAB">
        <w:rPr>
          <w:rFonts w:cs="Arial"/>
          <w:szCs w:val="20"/>
        </w:rPr>
        <w:t>) prodávajícím kupujícímu.</w:t>
      </w:r>
    </w:p>
    <w:p w14:paraId="26E06FFA" w14:textId="77372CE2" w:rsidR="006B20D9" w:rsidRPr="008C0DA0" w:rsidRDefault="006B20D9" w:rsidP="008C0DA0">
      <w:pPr>
        <w:numPr>
          <w:ilvl w:val="0"/>
          <w:numId w:val="1"/>
        </w:numPr>
        <w:spacing w:after="120" w:line="280" w:lineRule="atLeast"/>
        <w:jc w:val="both"/>
        <w:rPr>
          <w:rFonts w:cs="Arial"/>
          <w:szCs w:val="20"/>
        </w:rPr>
      </w:pPr>
      <w:r w:rsidRPr="003A62AF">
        <w:rPr>
          <w:rFonts w:cs="Arial"/>
          <w:szCs w:val="20"/>
        </w:rPr>
        <w:t>Dodávka zboží bude realizována</w:t>
      </w:r>
      <w:r w:rsidR="0012113D" w:rsidRPr="003A62AF">
        <w:rPr>
          <w:rFonts w:cs="Arial"/>
          <w:szCs w:val="20"/>
        </w:rPr>
        <w:t xml:space="preserve"> </w:t>
      </w:r>
      <w:r w:rsidR="000946FB" w:rsidRPr="003A62AF">
        <w:rPr>
          <w:rFonts w:cs="Arial"/>
          <w:szCs w:val="20"/>
        </w:rPr>
        <w:t xml:space="preserve">za </w:t>
      </w:r>
      <w:r w:rsidR="0012113D" w:rsidRPr="003A62AF">
        <w:rPr>
          <w:rFonts w:cs="Arial"/>
          <w:szCs w:val="20"/>
        </w:rPr>
        <w:t>podmínek stanovených v této smlouvě, nabídce</w:t>
      </w:r>
      <w:r w:rsidR="00854B5F" w:rsidRPr="003A62AF">
        <w:rPr>
          <w:rFonts w:cs="Arial"/>
          <w:szCs w:val="20"/>
        </w:rPr>
        <w:t>,</w:t>
      </w:r>
      <w:r w:rsidR="0012113D" w:rsidRPr="003A62AF">
        <w:rPr>
          <w:rFonts w:cs="Arial"/>
          <w:szCs w:val="20"/>
        </w:rPr>
        <w:t xml:space="preserve"> zadávací dokumentaci</w:t>
      </w:r>
      <w:r w:rsidR="00854B5F" w:rsidRPr="003A62AF">
        <w:rPr>
          <w:rFonts w:cs="Arial"/>
          <w:szCs w:val="20"/>
        </w:rPr>
        <w:t xml:space="preserve"> a dle </w:t>
      </w:r>
      <w:r w:rsidR="00C70DD2" w:rsidRPr="003A62AF">
        <w:rPr>
          <w:rFonts w:cs="Arial"/>
          <w:szCs w:val="20"/>
        </w:rPr>
        <w:t>Všeobecných podmínek platných pro kupní smlouvy</w:t>
      </w:r>
      <w:r w:rsidR="00C70DD2" w:rsidRPr="00BB6981">
        <w:rPr>
          <w:rFonts w:cs="Arial"/>
          <w:szCs w:val="20"/>
        </w:rPr>
        <w:t xml:space="preserve"> a smlouvy o dílo společností skupiny E.ON Czech </w:t>
      </w:r>
      <w:r w:rsidR="00DA24BA" w:rsidRPr="00BB6981">
        <w:rPr>
          <w:rFonts w:cs="Arial"/>
          <w:szCs w:val="20"/>
        </w:rPr>
        <w:t xml:space="preserve">ve verzi </w:t>
      </w:r>
      <w:r w:rsidR="00833EB2" w:rsidRPr="00BB6981">
        <w:rPr>
          <w:rFonts w:cs="Arial"/>
          <w:szCs w:val="20"/>
        </w:rPr>
        <w:t>platné</w:t>
      </w:r>
      <w:r w:rsidR="00833EB2" w:rsidRPr="000B1381">
        <w:rPr>
          <w:rFonts w:cs="Arial"/>
          <w:szCs w:val="20"/>
        </w:rPr>
        <w:t xml:space="preserve"> a účinné</w:t>
      </w:r>
      <w:r w:rsidR="00C86E9B" w:rsidRPr="000B1381">
        <w:rPr>
          <w:rFonts w:cs="Arial"/>
          <w:szCs w:val="20"/>
        </w:rPr>
        <w:t xml:space="preserve"> ke dni uzavření této smlouvy</w:t>
      </w:r>
      <w:r w:rsidR="00DA24BA" w:rsidRPr="000B1381">
        <w:rPr>
          <w:rFonts w:cs="Arial"/>
          <w:szCs w:val="20"/>
        </w:rPr>
        <w:t xml:space="preserve"> (dále jen „</w:t>
      </w:r>
      <w:r w:rsidR="00DA24BA" w:rsidRPr="00D6748E">
        <w:rPr>
          <w:rFonts w:cs="Arial"/>
          <w:szCs w:val="20"/>
        </w:rPr>
        <w:t>VNP</w:t>
      </w:r>
      <w:r w:rsidR="00DA24BA" w:rsidRPr="000B1381">
        <w:rPr>
          <w:rFonts w:cs="Arial"/>
          <w:szCs w:val="20"/>
        </w:rPr>
        <w:t xml:space="preserve">“) </w:t>
      </w:r>
      <w:r w:rsidR="00C70DD2" w:rsidRPr="000B1381">
        <w:rPr>
          <w:rFonts w:cs="Arial"/>
          <w:szCs w:val="20"/>
        </w:rPr>
        <w:t>jako obchodních podmínek kupujícího</w:t>
      </w:r>
      <w:r w:rsidR="004A71A6" w:rsidRPr="000B1381">
        <w:rPr>
          <w:rFonts w:cs="Arial"/>
          <w:szCs w:val="20"/>
        </w:rPr>
        <w:t xml:space="preserve">, včetně zvláštní akceptace </w:t>
      </w:r>
      <w:r w:rsidR="004A71A6" w:rsidRPr="00D6748E">
        <w:rPr>
          <w:rFonts w:cs="Arial"/>
          <w:szCs w:val="20"/>
        </w:rPr>
        <w:t xml:space="preserve">vybraných ustanovení obchodních podmínek </w:t>
      </w:r>
      <w:r w:rsidR="00F75C7B" w:rsidRPr="00D6748E">
        <w:rPr>
          <w:rFonts w:cs="Arial"/>
          <w:szCs w:val="20"/>
        </w:rPr>
        <w:t xml:space="preserve">prodávajícím </w:t>
      </w:r>
      <w:r w:rsidR="008F039A" w:rsidRPr="00D6748E">
        <w:rPr>
          <w:rFonts w:cs="Arial"/>
          <w:szCs w:val="20"/>
        </w:rPr>
        <w:t xml:space="preserve">dle § 1753 </w:t>
      </w:r>
      <w:r w:rsidR="00900C5F" w:rsidRPr="00D6748E">
        <w:rPr>
          <w:rFonts w:cs="Arial"/>
          <w:szCs w:val="20"/>
        </w:rPr>
        <w:t>občanského zákoníku</w:t>
      </w:r>
      <w:r w:rsidR="004A71A6" w:rsidRPr="00D6748E">
        <w:rPr>
          <w:rFonts w:cs="Arial"/>
          <w:szCs w:val="20"/>
        </w:rPr>
        <w:t>,</w:t>
      </w:r>
      <w:r w:rsidR="00926CB9" w:rsidRPr="000B1381">
        <w:rPr>
          <w:rFonts w:cs="Arial"/>
          <w:szCs w:val="20"/>
        </w:rPr>
        <w:t xml:space="preserve"> připojených k této smlouvě jako </w:t>
      </w:r>
      <w:r w:rsidR="00B20E4A" w:rsidRPr="00E554FB">
        <w:rPr>
          <w:rFonts w:cs="Arial"/>
          <w:szCs w:val="20"/>
          <w:u w:val="single"/>
        </w:rPr>
        <w:t>p</w:t>
      </w:r>
      <w:r w:rsidR="00926CB9" w:rsidRPr="00E554FB">
        <w:rPr>
          <w:rFonts w:cs="Arial"/>
          <w:szCs w:val="20"/>
          <w:u w:val="single"/>
        </w:rPr>
        <w:t>říloha</w:t>
      </w:r>
      <w:r w:rsidR="00670F48" w:rsidRPr="00E554FB">
        <w:rPr>
          <w:rFonts w:cs="Arial"/>
          <w:szCs w:val="20"/>
          <w:u w:val="single"/>
        </w:rPr>
        <w:t> </w:t>
      </w:r>
      <w:r w:rsidR="008036E5">
        <w:rPr>
          <w:rFonts w:cs="Arial"/>
          <w:szCs w:val="20"/>
          <w:u w:val="single"/>
        </w:rPr>
        <w:t>4</w:t>
      </w:r>
      <w:r w:rsidR="0012113D" w:rsidRPr="000B1381">
        <w:rPr>
          <w:rFonts w:cs="Arial"/>
          <w:szCs w:val="20"/>
        </w:rPr>
        <w:t xml:space="preserve">. </w:t>
      </w:r>
    </w:p>
    <w:p w14:paraId="441D169A" w14:textId="207865F0" w:rsidR="00EF60A6" w:rsidRDefault="0012113D" w:rsidP="00EF60A6">
      <w:pPr>
        <w:jc w:val="both"/>
        <w:rPr>
          <w:rFonts w:cs="Arial"/>
          <w:color w:val="000000" w:themeColor="text1"/>
          <w:shd w:val="clear" w:color="auto" w:fill="FFFFFF"/>
        </w:rPr>
      </w:pPr>
      <w:r w:rsidRPr="00C70DD2">
        <w:rPr>
          <w:rFonts w:cs="Arial"/>
          <w:szCs w:val="20"/>
        </w:rPr>
        <w:lastRenderedPageBreak/>
        <w:t>Zboží je v členění dle položek blíže určeno v </w:t>
      </w:r>
      <w:r w:rsidR="00B20E4A">
        <w:rPr>
          <w:rFonts w:cs="Arial"/>
          <w:szCs w:val="20"/>
          <w:u w:val="single"/>
        </w:rPr>
        <w:t>p</w:t>
      </w:r>
      <w:r w:rsidRPr="00C70DD2">
        <w:rPr>
          <w:rFonts w:cs="Arial"/>
          <w:szCs w:val="20"/>
          <w:u w:val="single"/>
        </w:rPr>
        <w:t>říloze 1</w:t>
      </w:r>
      <w:r w:rsidRPr="00C70DD2">
        <w:rPr>
          <w:rFonts w:cs="Arial"/>
          <w:szCs w:val="20"/>
        </w:rPr>
        <w:t xml:space="preserve"> této smlouvy.</w:t>
      </w:r>
      <w:r w:rsidR="00F2599F">
        <w:rPr>
          <w:rFonts w:cs="Arial"/>
          <w:szCs w:val="20"/>
        </w:rPr>
        <w:t xml:space="preserve"> </w:t>
      </w:r>
      <w:r w:rsidR="001F504F">
        <w:rPr>
          <w:rFonts w:cs="Arial"/>
          <w:bCs/>
          <w:iCs/>
          <w:szCs w:val="20"/>
        </w:rPr>
        <w:t>Zboží dodané prodávajícím kupujícímu dle této smlouvy musí odpovídat technickým požadavkům kupujícího uvedeným v zadávací dokumentaci, této smlouvě a příslušným právním předpisům, jakož i použitelným technickým normám. Zboží dodané prodávajícím kupujícímu dle této smlouvy musí dále splňovat</w:t>
      </w:r>
      <w:r w:rsidR="00A409E0">
        <w:rPr>
          <w:rFonts w:cs="Arial"/>
          <w:bCs/>
          <w:iCs/>
          <w:szCs w:val="20"/>
        </w:rPr>
        <w:t xml:space="preserve"> technickou specifikaci kupujícího, která tvoří </w:t>
      </w:r>
      <w:r w:rsidR="00B20E4A">
        <w:rPr>
          <w:rFonts w:cs="Arial"/>
          <w:bCs/>
          <w:iCs/>
          <w:szCs w:val="20"/>
          <w:u w:val="single"/>
        </w:rPr>
        <w:t>p</w:t>
      </w:r>
      <w:r w:rsidR="00A409E0">
        <w:rPr>
          <w:rFonts w:cs="Arial"/>
          <w:bCs/>
          <w:iCs/>
          <w:szCs w:val="20"/>
          <w:u w:val="single"/>
        </w:rPr>
        <w:t>řílohu 2</w:t>
      </w:r>
      <w:r w:rsidR="00A409E0">
        <w:rPr>
          <w:rFonts w:cs="Arial"/>
          <w:bCs/>
          <w:iCs/>
          <w:szCs w:val="20"/>
        </w:rPr>
        <w:t xml:space="preserve"> této smlouvy</w:t>
      </w:r>
      <w:r w:rsidR="00CE4F42">
        <w:rPr>
          <w:rFonts w:cs="Arial"/>
          <w:bCs/>
          <w:iCs/>
          <w:szCs w:val="20"/>
        </w:rPr>
        <w:t>,</w:t>
      </w:r>
      <w:r w:rsidR="00A409E0">
        <w:rPr>
          <w:rFonts w:cs="Arial"/>
          <w:bCs/>
          <w:iCs/>
          <w:szCs w:val="20"/>
        </w:rPr>
        <w:t xml:space="preserve"> a</w:t>
      </w:r>
      <w:r w:rsidR="001F504F">
        <w:rPr>
          <w:rFonts w:cs="Arial"/>
          <w:bCs/>
          <w:iCs/>
          <w:szCs w:val="20"/>
        </w:rPr>
        <w:t xml:space="preserve"> technické parametry, jejichž podrobný popis a specifikac</w:t>
      </w:r>
      <w:r w:rsidR="008407F8">
        <w:rPr>
          <w:rFonts w:cs="Arial"/>
          <w:bCs/>
          <w:iCs/>
          <w:szCs w:val="20"/>
        </w:rPr>
        <w:t>e jsou rovněž obsaženy</w:t>
      </w:r>
      <w:r w:rsidR="001F504F">
        <w:rPr>
          <w:rFonts w:cs="Arial"/>
          <w:bCs/>
          <w:iCs/>
          <w:szCs w:val="20"/>
        </w:rPr>
        <w:t xml:space="preserve"> </w:t>
      </w:r>
      <w:r w:rsidR="008407F8">
        <w:rPr>
          <w:rFonts w:cs="Arial"/>
          <w:bCs/>
          <w:iCs/>
          <w:szCs w:val="20"/>
        </w:rPr>
        <w:t>v</w:t>
      </w:r>
      <w:r w:rsidR="001F504F">
        <w:rPr>
          <w:rFonts w:cs="Arial"/>
          <w:bCs/>
          <w:iCs/>
          <w:szCs w:val="20"/>
        </w:rPr>
        <w:t xml:space="preserve"> </w:t>
      </w:r>
      <w:r w:rsidR="00B20E4A">
        <w:rPr>
          <w:rFonts w:cs="Arial"/>
          <w:bCs/>
          <w:iCs/>
          <w:szCs w:val="20"/>
          <w:u w:val="single"/>
        </w:rPr>
        <w:t>p</w:t>
      </w:r>
      <w:r w:rsidR="008407F8">
        <w:rPr>
          <w:rFonts w:cs="Arial"/>
          <w:bCs/>
          <w:iCs/>
          <w:szCs w:val="20"/>
          <w:u w:val="single"/>
        </w:rPr>
        <w:t>říloze</w:t>
      </w:r>
      <w:r w:rsidR="001F504F">
        <w:rPr>
          <w:rFonts w:cs="Arial"/>
          <w:bCs/>
          <w:iCs/>
          <w:szCs w:val="20"/>
          <w:u w:val="single"/>
        </w:rPr>
        <w:t xml:space="preserve"> </w:t>
      </w:r>
      <w:r w:rsidR="008407F8">
        <w:rPr>
          <w:rFonts w:cs="Arial"/>
          <w:bCs/>
          <w:iCs/>
          <w:szCs w:val="20"/>
          <w:u w:val="single"/>
        </w:rPr>
        <w:t>2</w:t>
      </w:r>
      <w:r w:rsidR="001F504F">
        <w:rPr>
          <w:rFonts w:cs="Arial"/>
          <w:bCs/>
          <w:iCs/>
          <w:szCs w:val="20"/>
        </w:rPr>
        <w:t xml:space="preserve"> této smlouvy.</w:t>
      </w:r>
      <w:r w:rsidR="00EF60A6">
        <w:rPr>
          <w:rFonts w:cs="Arial"/>
          <w:bCs/>
          <w:iCs/>
          <w:szCs w:val="20"/>
        </w:rPr>
        <w:t xml:space="preserve"> Nad rámec této technické specifikace se </w:t>
      </w:r>
      <w:r w:rsidR="00EF60A6">
        <w:t>p</w:t>
      </w:r>
      <w:r w:rsidR="00EF60A6" w:rsidRPr="00DD5A48">
        <w:t>rodávající zavazuje</w:t>
      </w:r>
      <w:r w:rsidR="00EF60A6">
        <w:t>, že</w:t>
      </w:r>
      <w:r w:rsidR="00EF60A6" w:rsidRPr="00DD5A48">
        <w:t xml:space="preserve"> </w:t>
      </w:r>
      <w:r w:rsidR="00EF60A6" w:rsidRPr="00B103A5">
        <w:rPr>
          <w:rFonts w:cs="Arial"/>
          <w:color w:val="000000" w:themeColor="text1"/>
          <w:shd w:val="clear" w:color="auto" w:fill="FFFFFF"/>
        </w:rPr>
        <w:t xml:space="preserve">při realizaci této </w:t>
      </w:r>
      <w:r w:rsidR="00EF60A6">
        <w:rPr>
          <w:rFonts w:cs="Arial"/>
          <w:color w:val="000000" w:themeColor="text1"/>
          <w:shd w:val="clear" w:color="auto" w:fill="FFFFFF"/>
        </w:rPr>
        <w:t>smlouvy, zejména při dodávce elektroměrů,</w:t>
      </w:r>
      <w:r w:rsidR="00EF60A6" w:rsidRPr="00B103A5">
        <w:rPr>
          <w:rFonts w:cs="Arial"/>
          <w:color w:val="000000" w:themeColor="text1"/>
          <w:shd w:val="clear" w:color="auto" w:fill="FFFFFF"/>
        </w:rPr>
        <w:t xml:space="preserve"> </w:t>
      </w:r>
      <w:r w:rsidR="00EF60A6">
        <w:rPr>
          <w:rFonts w:cs="Arial"/>
          <w:color w:val="000000" w:themeColor="text1"/>
          <w:shd w:val="clear" w:color="auto" w:fill="FFFFFF"/>
        </w:rPr>
        <w:t>nepoužije</w:t>
      </w:r>
      <w:r w:rsidR="00EF60A6" w:rsidRPr="00577645" w:rsidDel="00577645">
        <w:rPr>
          <w:rFonts w:cs="Arial"/>
          <w:color w:val="000000" w:themeColor="text1"/>
          <w:shd w:val="clear" w:color="auto" w:fill="FFFFFF"/>
        </w:rPr>
        <w:t xml:space="preserve"> </w:t>
      </w:r>
      <w:r w:rsidR="00EF60A6">
        <w:rPr>
          <w:rFonts w:cs="Arial"/>
          <w:color w:val="000000" w:themeColor="text1"/>
          <w:shd w:val="clear" w:color="auto" w:fill="FFFFFF"/>
        </w:rPr>
        <w:t xml:space="preserve">takové </w:t>
      </w:r>
      <w:r w:rsidR="00EF60A6" w:rsidRPr="00B103A5">
        <w:rPr>
          <w:rFonts w:cs="Arial"/>
          <w:color w:val="000000" w:themeColor="text1"/>
          <w:shd w:val="clear" w:color="auto" w:fill="FFFFFF"/>
        </w:rPr>
        <w:t>technické nebo programové prostředky</w:t>
      </w:r>
      <w:r w:rsidR="00EF60A6">
        <w:rPr>
          <w:rFonts w:cs="Arial"/>
          <w:color w:val="000000" w:themeColor="text1"/>
          <w:shd w:val="clear" w:color="auto" w:fill="FFFFFF"/>
        </w:rPr>
        <w:t xml:space="preserve">, které mohou ovlivnit </w:t>
      </w:r>
      <w:r w:rsidR="00EF60A6" w:rsidRPr="0078069A">
        <w:rPr>
          <w:rFonts w:cs="Arial"/>
          <w:color w:val="000000" w:themeColor="text1"/>
          <w:shd w:val="clear" w:color="auto" w:fill="FFFFFF"/>
        </w:rPr>
        <w:t xml:space="preserve">bezpečnost </w:t>
      </w:r>
      <w:r w:rsidR="00EF60A6">
        <w:rPr>
          <w:rFonts w:cs="Arial"/>
          <w:color w:val="000000" w:themeColor="text1"/>
          <w:shd w:val="clear" w:color="auto" w:fill="FFFFFF"/>
        </w:rPr>
        <w:t xml:space="preserve">(důvěrnost, integritu nebo dostupnost), zejména: </w:t>
      </w:r>
    </w:p>
    <w:p w14:paraId="2AF8FBAC" w14:textId="77777777" w:rsidR="00EF60A6" w:rsidRDefault="00EF60A6" w:rsidP="00EF60A6">
      <w:pPr>
        <w:pStyle w:val="Odstavecseseznamem"/>
        <w:numPr>
          <w:ilvl w:val="0"/>
          <w:numId w:val="39"/>
        </w:numPr>
        <w:spacing w:after="200" w:line="276" w:lineRule="auto"/>
        <w:contextualSpacing/>
        <w:jc w:val="both"/>
        <w:rPr>
          <w:rFonts w:cs="Arial"/>
          <w:color w:val="000000" w:themeColor="text1"/>
          <w:shd w:val="clear" w:color="auto" w:fill="FFFFFF"/>
        </w:rPr>
      </w:pPr>
      <w:r>
        <w:rPr>
          <w:rFonts w:cs="Arial"/>
          <w:color w:val="000000" w:themeColor="text1"/>
          <w:shd w:val="clear" w:color="auto" w:fill="FFFFFF"/>
        </w:rPr>
        <w:t xml:space="preserve">bezpečnost </w:t>
      </w:r>
      <w:r w:rsidRPr="00464A65">
        <w:rPr>
          <w:rFonts w:cs="Arial"/>
          <w:color w:val="000000" w:themeColor="text1"/>
          <w:shd w:val="clear" w:color="auto" w:fill="FFFFFF"/>
        </w:rPr>
        <w:t xml:space="preserve">dat a </w:t>
      </w:r>
      <w:r>
        <w:rPr>
          <w:rFonts w:cs="Arial"/>
          <w:color w:val="000000" w:themeColor="text1"/>
          <w:shd w:val="clear" w:color="auto" w:fill="FFFFFF"/>
        </w:rPr>
        <w:t>komponent</w:t>
      </w:r>
      <w:r w:rsidRPr="00464A65">
        <w:rPr>
          <w:rFonts w:cs="Arial"/>
          <w:color w:val="000000" w:themeColor="text1"/>
          <w:shd w:val="clear" w:color="auto" w:fill="FFFFFF"/>
        </w:rPr>
        <w:t xml:space="preserve"> umožňujících požadovanou úroveň přímého měření typu B, C1, C2 nebo C3 </w:t>
      </w:r>
      <w:r w:rsidRPr="00464A65">
        <w:rPr>
          <w:rFonts w:cs="Arial"/>
          <w:shd w:val="clear" w:color="auto" w:fill="FFFFFF"/>
        </w:rPr>
        <w:t>(např. ovlivnění dat z měření a odeslání chybných dat do centrály)</w:t>
      </w:r>
      <w:r>
        <w:rPr>
          <w:rFonts w:cs="Arial"/>
          <w:color w:val="000000" w:themeColor="text1"/>
          <w:shd w:val="clear" w:color="auto" w:fill="FFFFFF"/>
        </w:rPr>
        <w:t xml:space="preserve">, </w:t>
      </w:r>
      <w:r w:rsidRPr="00464A65">
        <w:rPr>
          <w:rFonts w:cs="Arial"/>
          <w:color w:val="000000" w:themeColor="text1"/>
          <w:shd w:val="clear" w:color="auto" w:fill="FFFFFF"/>
        </w:rPr>
        <w:t xml:space="preserve">nebo </w:t>
      </w:r>
    </w:p>
    <w:p w14:paraId="2CDBB447" w14:textId="77777777" w:rsidR="00EF60A6" w:rsidRDefault="00EF60A6" w:rsidP="00EF60A6">
      <w:pPr>
        <w:pStyle w:val="Odstavecseseznamem"/>
        <w:numPr>
          <w:ilvl w:val="0"/>
          <w:numId w:val="39"/>
        </w:numPr>
        <w:spacing w:line="276" w:lineRule="auto"/>
        <w:contextualSpacing/>
        <w:jc w:val="both"/>
        <w:rPr>
          <w:rFonts w:cs="Arial"/>
          <w:color w:val="000000" w:themeColor="text1"/>
          <w:shd w:val="clear" w:color="auto" w:fill="FFFFFF"/>
        </w:rPr>
      </w:pPr>
      <w:r>
        <w:rPr>
          <w:rFonts w:cs="Arial"/>
          <w:color w:val="000000" w:themeColor="text1"/>
          <w:shd w:val="clear" w:color="auto" w:fill="FFFFFF"/>
        </w:rPr>
        <w:t xml:space="preserve">bezpečnost měření a </w:t>
      </w:r>
      <w:r w:rsidRPr="00464A65">
        <w:rPr>
          <w:rFonts w:cs="Arial"/>
          <w:color w:val="000000" w:themeColor="text1"/>
          <w:shd w:val="clear" w:color="auto" w:fill="FFFFFF"/>
        </w:rPr>
        <w:t>řízení elektrické energie ve vztahu ke koncovým zákazníkům</w:t>
      </w:r>
      <w:r>
        <w:rPr>
          <w:rFonts w:cs="Arial"/>
          <w:color w:val="000000" w:themeColor="text1"/>
          <w:shd w:val="clear" w:color="auto" w:fill="FFFFFF"/>
        </w:rPr>
        <w:t xml:space="preserve"> </w:t>
      </w:r>
      <w:r w:rsidRPr="00464A65">
        <w:rPr>
          <w:rFonts w:cs="Arial"/>
          <w:shd w:val="clear" w:color="auto" w:fill="FFFFFF"/>
        </w:rPr>
        <w:t>(např. neoprávněná manipulace s odpojovačem)</w:t>
      </w:r>
      <w:r w:rsidRPr="00464A65">
        <w:rPr>
          <w:rFonts w:cs="Arial"/>
          <w:color w:val="000000" w:themeColor="text1"/>
          <w:shd w:val="clear" w:color="auto" w:fill="FFFFFF"/>
        </w:rPr>
        <w:t xml:space="preserve">, </w:t>
      </w:r>
    </w:p>
    <w:p w14:paraId="0099B540" w14:textId="79FB4A81" w:rsidR="00AC1FE7" w:rsidRPr="00EF60A6" w:rsidRDefault="00EF60A6" w:rsidP="00E32005">
      <w:pPr>
        <w:widowControl w:val="0"/>
        <w:suppressAutoHyphens/>
        <w:spacing w:after="120" w:line="280" w:lineRule="atLeast"/>
        <w:jc w:val="both"/>
      </w:pPr>
      <w:r>
        <w:rPr>
          <w:rFonts w:cs="Arial"/>
          <w:color w:val="000000" w:themeColor="text1"/>
          <w:shd w:val="clear" w:color="auto" w:fill="FFFFFF"/>
        </w:rPr>
        <w:t xml:space="preserve">a které </w:t>
      </w:r>
      <w:r w:rsidRPr="00464A65">
        <w:rPr>
          <w:rFonts w:cs="Arial"/>
          <w:color w:val="000000" w:themeColor="text1"/>
          <w:shd w:val="clear" w:color="auto" w:fill="FFFFFF"/>
        </w:rPr>
        <w:t>pocház</w:t>
      </w:r>
      <w:r>
        <w:rPr>
          <w:rFonts w:cs="Arial"/>
          <w:color w:val="000000" w:themeColor="text1"/>
          <w:shd w:val="clear" w:color="auto" w:fill="FFFFFF"/>
        </w:rPr>
        <w:t>ejí</w:t>
      </w:r>
      <w:r w:rsidRPr="00464A65">
        <w:rPr>
          <w:rFonts w:cs="Arial"/>
          <w:color w:val="000000" w:themeColor="text1"/>
          <w:shd w:val="clear" w:color="auto" w:fill="FFFFFF"/>
        </w:rPr>
        <w:t xml:space="preserve"> ze států mimo </w:t>
      </w:r>
      <w:r w:rsidRPr="00937F8D">
        <w:rPr>
          <w:rFonts w:cs="Arial"/>
          <w:color w:val="000000" w:themeColor="text1"/>
          <w:shd w:val="clear" w:color="auto" w:fill="FFFFFF"/>
        </w:rPr>
        <w:t>Evropsk</w:t>
      </w:r>
      <w:r>
        <w:rPr>
          <w:rFonts w:cs="Arial"/>
          <w:color w:val="000000" w:themeColor="text1"/>
          <w:shd w:val="clear" w:color="auto" w:fill="FFFFFF"/>
        </w:rPr>
        <w:t>ou</w:t>
      </w:r>
      <w:r w:rsidRPr="00937F8D">
        <w:rPr>
          <w:rFonts w:cs="Arial"/>
          <w:color w:val="000000" w:themeColor="text1"/>
          <w:shd w:val="clear" w:color="auto" w:fill="FFFFFF"/>
        </w:rPr>
        <w:t xml:space="preserve"> uni</w:t>
      </w:r>
      <w:r>
        <w:rPr>
          <w:rFonts w:cs="Arial"/>
          <w:color w:val="000000" w:themeColor="text1"/>
          <w:shd w:val="clear" w:color="auto" w:fill="FFFFFF"/>
        </w:rPr>
        <w:t>i</w:t>
      </w:r>
      <w:r w:rsidRPr="00937F8D">
        <w:rPr>
          <w:rFonts w:cs="Arial"/>
          <w:color w:val="000000" w:themeColor="text1"/>
          <w:shd w:val="clear" w:color="auto" w:fill="FFFFFF"/>
        </w:rPr>
        <w:t>, Evropsk</w:t>
      </w:r>
      <w:r>
        <w:rPr>
          <w:rFonts w:cs="Arial"/>
          <w:color w:val="000000" w:themeColor="text1"/>
          <w:shd w:val="clear" w:color="auto" w:fill="FFFFFF"/>
        </w:rPr>
        <w:t>ý</w:t>
      </w:r>
      <w:r w:rsidRPr="00937F8D">
        <w:rPr>
          <w:rFonts w:cs="Arial"/>
          <w:color w:val="000000" w:themeColor="text1"/>
          <w:shd w:val="clear" w:color="auto" w:fill="FFFFFF"/>
        </w:rPr>
        <w:t xml:space="preserve"> hospodářsk</w:t>
      </w:r>
      <w:r>
        <w:rPr>
          <w:rFonts w:cs="Arial"/>
          <w:color w:val="000000" w:themeColor="text1"/>
          <w:shd w:val="clear" w:color="auto" w:fill="FFFFFF"/>
        </w:rPr>
        <w:t>ý</w:t>
      </w:r>
      <w:r w:rsidRPr="00937F8D">
        <w:rPr>
          <w:rFonts w:cs="Arial"/>
          <w:color w:val="000000" w:themeColor="text1"/>
          <w:shd w:val="clear" w:color="auto" w:fill="FFFFFF"/>
        </w:rPr>
        <w:t xml:space="preserve"> prostor, Organizac</w:t>
      </w:r>
      <w:r>
        <w:rPr>
          <w:rFonts w:cs="Arial"/>
          <w:color w:val="000000" w:themeColor="text1"/>
          <w:shd w:val="clear" w:color="auto" w:fill="FFFFFF"/>
        </w:rPr>
        <w:t>i</w:t>
      </w:r>
      <w:r w:rsidRPr="00937F8D">
        <w:rPr>
          <w:rFonts w:cs="Arial"/>
          <w:color w:val="000000" w:themeColor="text1"/>
          <w:shd w:val="clear" w:color="auto" w:fill="FFFFFF"/>
        </w:rPr>
        <w:t xml:space="preserve"> pro hospodářskou spolupráci a rozvoj či </w:t>
      </w:r>
      <w:r>
        <w:rPr>
          <w:rFonts w:cs="Arial"/>
          <w:color w:val="000000" w:themeColor="text1"/>
          <w:shd w:val="clear" w:color="auto" w:fill="FFFFFF"/>
        </w:rPr>
        <w:t xml:space="preserve">mimo </w:t>
      </w:r>
      <w:r w:rsidRPr="00937F8D">
        <w:rPr>
          <w:rFonts w:cs="Arial"/>
          <w:color w:val="000000" w:themeColor="text1"/>
          <w:shd w:val="clear" w:color="auto" w:fill="FFFFFF"/>
        </w:rPr>
        <w:t>Severoatlantick</w:t>
      </w:r>
      <w:r>
        <w:rPr>
          <w:rFonts w:cs="Arial"/>
          <w:color w:val="000000" w:themeColor="text1"/>
          <w:shd w:val="clear" w:color="auto" w:fill="FFFFFF"/>
        </w:rPr>
        <w:t>ou</w:t>
      </w:r>
      <w:r w:rsidRPr="00937F8D">
        <w:rPr>
          <w:rFonts w:cs="Arial"/>
          <w:color w:val="000000" w:themeColor="text1"/>
          <w:shd w:val="clear" w:color="auto" w:fill="FFFFFF"/>
        </w:rPr>
        <w:t xml:space="preserve"> alianc</w:t>
      </w:r>
      <w:r>
        <w:rPr>
          <w:rFonts w:cs="Arial"/>
          <w:color w:val="000000" w:themeColor="text1"/>
          <w:shd w:val="clear" w:color="auto" w:fill="FFFFFF"/>
        </w:rPr>
        <w:t>i</w:t>
      </w:r>
      <w:r w:rsidRPr="00464A65">
        <w:rPr>
          <w:rFonts w:cs="Arial"/>
          <w:color w:val="000000" w:themeColor="text1"/>
          <w:shd w:val="clear" w:color="auto" w:fill="FFFFFF"/>
        </w:rPr>
        <w:t>.</w:t>
      </w:r>
    </w:p>
    <w:p w14:paraId="5FFB9980" w14:textId="1767757B" w:rsidR="008D5F8C" w:rsidRPr="008C0DA0" w:rsidRDefault="00F2599F" w:rsidP="008C0DA0">
      <w:pPr>
        <w:numPr>
          <w:ilvl w:val="0"/>
          <w:numId w:val="1"/>
        </w:numPr>
        <w:spacing w:after="120" w:line="280" w:lineRule="atLeast"/>
        <w:jc w:val="both"/>
        <w:rPr>
          <w:rFonts w:cs="Arial"/>
          <w:szCs w:val="20"/>
        </w:rPr>
      </w:pPr>
      <w:r w:rsidRPr="00CE37EF">
        <w:rPr>
          <w:rFonts w:cs="Arial"/>
          <w:szCs w:val="20"/>
        </w:rPr>
        <w:t>Prodávající je také povinen předat kupujícímu spolu s dodávkou zboží veškerou dokumentaci potřebnou pro použití zboží v souladu s jeho účelem</w:t>
      </w:r>
      <w:r w:rsidR="006A2BB4">
        <w:rPr>
          <w:rFonts w:cs="Arial"/>
          <w:szCs w:val="20"/>
        </w:rPr>
        <w:t xml:space="preserve"> a všechny součásti a příslušenství zboží</w:t>
      </w:r>
      <w:r w:rsidR="00E554FB">
        <w:rPr>
          <w:rFonts w:cs="Arial"/>
          <w:szCs w:val="20"/>
        </w:rPr>
        <w:t xml:space="preserve"> </w:t>
      </w:r>
      <w:r w:rsidR="00E554FB" w:rsidRPr="00513100">
        <w:rPr>
          <w:rFonts w:cs="Arial"/>
          <w:szCs w:val="20"/>
        </w:rPr>
        <w:t xml:space="preserve">včetně </w:t>
      </w:r>
      <w:r w:rsidR="00E554FB" w:rsidRPr="00513100">
        <w:t xml:space="preserve">písemné </w:t>
      </w:r>
      <w:r w:rsidR="00E554FB" w:rsidRPr="00513100">
        <w:rPr>
          <w:rFonts w:cs="Arial"/>
          <w:szCs w:val="20"/>
        </w:rPr>
        <w:t xml:space="preserve">instrukce a </w:t>
      </w:r>
      <w:r w:rsidR="00E554FB" w:rsidRPr="00513100">
        <w:t>požadavků výrobce na skladování a transport zboží</w:t>
      </w:r>
      <w:r w:rsidR="00E36D8B" w:rsidRPr="00CE37EF">
        <w:rPr>
          <w:rFonts w:cs="Arial"/>
          <w:szCs w:val="20"/>
        </w:rPr>
        <w:t>.</w:t>
      </w:r>
    </w:p>
    <w:p w14:paraId="61C4F0CE" w14:textId="0CF67F86" w:rsidR="00A73044" w:rsidRPr="008C0DA0" w:rsidRDefault="008D5F8C" w:rsidP="008C0DA0">
      <w:pPr>
        <w:numPr>
          <w:ilvl w:val="0"/>
          <w:numId w:val="1"/>
        </w:numPr>
        <w:spacing w:after="120" w:line="280" w:lineRule="atLeast"/>
        <w:jc w:val="both"/>
        <w:rPr>
          <w:rFonts w:cs="Arial"/>
          <w:szCs w:val="20"/>
        </w:rPr>
      </w:pPr>
      <w:r>
        <w:rPr>
          <w:rFonts w:cs="Arial"/>
          <w:szCs w:val="20"/>
        </w:rPr>
        <w:t xml:space="preserve">Prodávající se za podmínek uvedených v této smlouvě zavazuje </w:t>
      </w:r>
      <w:r w:rsidR="00A51E00">
        <w:rPr>
          <w:rFonts w:cs="Arial"/>
          <w:szCs w:val="20"/>
        </w:rPr>
        <w:t>dodat</w:t>
      </w:r>
      <w:r>
        <w:rPr>
          <w:rFonts w:cs="Arial"/>
          <w:szCs w:val="20"/>
        </w:rPr>
        <w:t xml:space="preserve"> kupujícímu zboží a umožnit kupujícímu nabytí vlastnického práva ke zboží a kupující se zavazuje dodané zboží převzít a za</w:t>
      </w:r>
      <w:r w:rsidRPr="00D71308">
        <w:rPr>
          <w:rFonts w:cs="Arial"/>
          <w:szCs w:val="20"/>
        </w:rPr>
        <w:t>platit za něj prodávajícímu dohodnutou cenu.</w:t>
      </w:r>
      <w:r w:rsidR="00BD71CB" w:rsidRPr="00D71308">
        <w:rPr>
          <w:rFonts w:cs="Arial"/>
          <w:szCs w:val="20"/>
        </w:rPr>
        <w:t xml:space="preserve"> </w:t>
      </w:r>
      <w:r w:rsidR="00D6748E" w:rsidRPr="00513100">
        <w:rPr>
          <w:rFonts w:cs="Arial"/>
          <w:szCs w:val="20"/>
        </w:rPr>
        <w:t>Cena zboží v členění dle jednotkových cen za jednotlivé položky zboží je uvedena v </w:t>
      </w:r>
      <w:r w:rsidR="00D6748E" w:rsidRPr="00513100">
        <w:rPr>
          <w:rFonts w:cs="Arial"/>
          <w:szCs w:val="20"/>
          <w:u w:val="single"/>
        </w:rPr>
        <w:t>příloze 1</w:t>
      </w:r>
      <w:r w:rsidR="00D6748E" w:rsidRPr="00513100">
        <w:rPr>
          <w:rFonts w:cs="Arial"/>
          <w:szCs w:val="20"/>
        </w:rPr>
        <w:t xml:space="preserve"> této smlouvy a jedná se o cenu nejvýše přípustnou.</w:t>
      </w:r>
    </w:p>
    <w:p w14:paraId="5FFB9986" w14:textId="562EFE74" w:rsidR="002B498A" w:rsidRDefault="00817B47" w:rsidP="008C0DA0">
      <w:pPr>
        <w:numPr>
          <w:ilvl w:val="0"/>
          <w:numId w:val="1"/>
        </w:numPr>
        <w:spacing w:after="120" w:line="280" w:lineRule="atLeast"/>
        <w:jc w:val="both"/>
        <w:rPr>
          <w:rFonts w:cs="Arial"/>
          <w:szCs w:val="20"/>
        </w:rPr>
      </w:pPr>
      <w:r w:rsidRPr="00D71308">
        <w:rPr>
          <w:rFonts w:cs="Arial"/>
          <w:szCs w:val="20"/>
        </w:rPr>
        <w:t>Plnění dle této smlouvy (dodávky zboží) bude probíhat po jednotlivých dodávkách (dílčích plnění</w:t>
      </w:r>
      <w:r w:rsidR="00C174B6" w:rsidRPr="00D71308">
        <w:rPr>
          <w:rFonts w:cs="Arial"/>
          <w:szCs w:val="20"/>
        </w:rPr>
        <w:t>ch</w:t>
      </w:r>
      <w:r w:rsidRPr="00D71308">
        <w:rPr>
          <w:rFonts w:cs="Arial"/>
          <w:szCs w:val="20"/>
        </w:rPr>
        <w:t>), při kterých bude prodávající dodávat kupujícímu zboží v množství, druzích a do míst plnění dle této smlouvy na základě odvolávek kupujícího (dále jen „</w:t>
      </w:r>
      <w:r w:rsidRPr="00515565">
        <w:rPr>
          <w:rFonts w:cs="Arial"/>
          <w:szCs w:val="20"/>
        </w:rPr>
        <w:t>výzva k plnění</w:t>
      </w:r>
      <w:r w:rsidRPr="00D71308">
        <w:rPr>
          <w:rFonts w:cs="Arial"/>
          <w:szCs w:val="20"/>
        </w:rPr>
        <w:t>“).</w:t>
      </w:r>
    </w:p>
    <w:p w14:paraId="74D30236" w14:textId="68106A9F" w:rsidR="00C70CBA" w:rsidRDefault="00D6748E" w:rsidP="00515565">
      <w:pPr>
        <w:numPr>
          <w:ilvl w:val="0"/>
          <w:numId w:val="1"/>
        </w:numPr>
        <w:spacing w:after="120" w:line="280" w:lineRule="atLeast"/>
        <w:jc w:val="both"/>
        <w:rPr>
          <w:rFonts w:cs="Arial"/>
          <w:szCs w:val="20"/>
        </w:rPr>
      </w:pPr>
      <w:bookmarkStart w:id="1" w:name="_Hlk523825672"/>
      <w:r w:rsidRPr="00513100">
        <w:rPr>
          <w:rFonts w:cs="Arial"/>
          <w:szCs w:val="20"/>
        </w:rPr>
        <w:t>Nebude-li v jednotlivém případě mezi smluvními stranami dohodnuto jinak, budou se vztahy mezi smluvními stranami a podmínky plnění v rozsahu této smlouvy řídit s předností dle uvedeného pořadí: (i) příslušnou výzvou k plnění, (</w:t>
      </w:r>
      <w:proofErr w:type="spellStart"/>
      <w:r w:rsidRPr="00513100">
        <w:rPr>
          <w:rFonts w:cs="Arial"/>
          <w:szCs w:val="20"/>
        </w:rPr>
        <w:t>ii</w:t>
      </w:r>
      <w:proofErr w:type="spellEnd"/>
      <w:r w:rsidRPr="00513100">
        <w:rPr>
          <w:rFonts w:cs="Arial"/>
          <w:szCs w:val="20"/>
        </w:rPr>
        <w:t>) touto smlouvou, (</w:t>
      </w:r>
      <w:proofErr w:type="spellStart"/>
      <w:r w:rsidRPr="00513100">
        <w:rPr>
          <w:rFonts w:cs="Arial"/>
          <w:szCs w:val="20"/>
        </w:rPr>
        <w:t>iii</w:t>
      </w:r>
      <w:proofErr w:type="spellEnd"/>
      <w:r w:rsidRPr="00513100">
        <w:rPr>
          <w:rFonts w:cs="Arial"/>
          <w:szCs w:val="20"/>
        </w:rPr>
        <w:t xml:space="preserve">) nabídkou, kterou prodávající podal do zadávacího řízení, a jejíž podmínky a požadavky se tímto zavazuje dodržovat rovněž po celou dobu trvání této smlouvy, </w:t>
      </w:r>
      <w:r w:rsidR="00F41952">
        <w:rPr>
          <w:rFonts w:cs="Arial"/>
          <w:szCs w:val="20"/>
        </w:rPr>
        <w:t>(</w:t>
      </w:r>
      <w:proofErr w:type="spellStart"/>
      <w:r w:rsidR="00F41952">
        <w:rPr>
          <w:rFonts w:cs="Arial"/>
          <w:szCs w:val="20"/>
        </w:rPr>
        <w:t>iv</w:t>
      </w:r>
      <w:proofErr w:type="spellEnd"/>
      <w:r w:rsidR="00F41952">
        <w:rPr>
          <w:rFonts w:cs="Arial"/>
          <w:szCs w:val="20"/>
        </w:rPr>
        <w:t xml:space="preserve">) zadávací dokumentací </w:t>
      </w:r>
      <w:r w:rsidRPr="00513100">
        <w:rPr>
          <w:rFonts w:cs="Arial"/>
          <w:szCs w:val="20"/>
        </w:rPr>
        <w:t>a (v) českým právem, zejména občanský zákoník a ZZVZ.</w:t>
      </w:r>
    </w:p>
    <w:bookmarkEnd w:id="1"/>
    <w:p w14:paraId="431DADAB" w14:textId="71F71E7B" w:rsidR="00136E33" w:rsidRDefault="00135CD4" w:rsidP="00515565">
      <w:pPr>
        <w:numPr>
          <w:ilvl w:val="0"/>
          <w:numId w:val="1"/>
        </w:numPr>
        <w:spacing w:after="120" w:line="280" w:lineRule="atLeast"/>
        <w:jc w:val="both"/>
        <w:rPr>
          <w:rFonts w:cs="Arial"/>
          <w:szCs w:val="20"/>
        </w:rPr>
      </w:pPr>
      <w:r w:rsidRPr="00C70CBA">
        <w:rPr>
          <w:rFonts w:cs="Arial"/>
          <w:szCs w:val="20"/>
        </w:rPr>
        <w:t xml:space="preserve">Uzavření této smlouvy mezi shora uvedenými smluvními stranami nezakládá povinnost kupujícího k odběru žádného množství zboží od </w:t>
      </w:r>
      <w:r w:rsidR="00136E33" w:rsidRPr="00C70CBA">
        <w:rPr>
          <w:rFonts w:cs="Arial"/>
          <w:szCs w:val="20"/>
        </w:rPr>
        <w:t>p</w:t>
      </w:r>
      <w:r w:rsidRPr="00C70CBA">
        <w:rPr>
          <w:rFonts w:cs="Arial"/>
          <w:szCs w:val="20"/>
        </w:rPr>
        <w:t>rodávajícího</w:t>
      </w:r>
      <w:r w:rsidR="00136E33" w:rsidRPr="00C70CBA">
        <w:rPr>
          <w:rFonts w:cs="Arial"/>
          <w:szCs w:val="20"/>
        </w:rPr>
        <w:t xml:space="preserve">. Smluvní strany se zároveň dohodly, že ustanovení § 2098 občanského zákoníku se nepoužije. </w:t>
      </w:r>
    </w:p>
    <w:p w14:paraId="5FFB998B" w14:textId="77777777" w:rsidR="00327D7B" w:rsidRPr="00DA2C52" w:rsidRDefault="00327D7B" w:rsidP="00060B31">
      <w:pPr>
        <w:spacing w:line="280" w:lineRule="atLeast"/>
        <w:jc w:val="center"/>
        <w:rPr>
          <w:rFonts w:cs="Arial"/>
          <w:b/>
          <w:szCs w:val="20"/>
        </w:rPr>
      </w:pPr>
      <w:r w:rsidRPr="00DA2C52">
        <w:rPr>
          <w:rFonts w:cs="Arial"/>
          <w:b/>
          <w:szCs w:val="20"/>
        </w:rPr>
        <w:t>II.</w:t>
      </w:r>
    </w:p>
    <w:p w14:paraId="5FFB998C" w14:textId="5420E7B6" w:rsidR="00327D7B" w:rsidRPr="00DA2C52" w:rsidRDefault="007D0038" w:rsidP="00060B31">
      <w:pPr>
        <w:spacing w:line="280" w:lineRule="atLeast"/>
        <w:jc w:val="center"/>
        <w:rPr>
          <w:rFonts w:cs="Arial"/>
          <w:b/>
          <w:szCs w:val="20"/>
        </w:rPr>
      </w:pPr>
      <w:r>
        <w:rPr>
          <w:rFonts w:cs="Arial"/>
          <w:b/>
          <w:szCs w:val="20"/>
        </w:rPr>
        <w:t>Místo a doba</w:t>
      </w:r>
      <w:r w:rsidR="00422C5B">
        <w:rPr>
          <w:rFonts w:cs="Arial"/>
          <w:b/>
          <w:szCs w:val="20"/>
        </w:rPr>
        <w:t xml:space="preserve"> </w:t>
      </w:r>
      <w:r w:rsidR="00CA3A74">
        <w:rPr>
          <w:rFonts w:cs="Arial"/>
          <w:b/>
          <w:szCs w:val="20"/>
        </w:rPr>
        <w:t>dodání zboží</w:t>
      </w:r>
      <w:r w:rsidR="00327D7B" w:rsidRPr="00DA2C52">
        <w:rPr>
          <w:rFonts w:cs="Arial"/>
          <w:b/>
          <w:szCs w:val="20"/>
        </w:rPr>
        <w:t xml:space="preserve"> </w:t>
      </w:r>
    </w:p>
    <w:p w14:paraId="5FFB998D" w14:textId="77777777" w:rsidR="00327D7B" w:rsidRPr="00DA2C52" w:rsidRDefault="00327D7B" w:rsidP="00060B31">
      <w:pPr>
        <w:spacing w:line="280" w:lineRule="atLeast"/>
        <w:jc w:val="both"/>
        <w:rPr>
          <w:rFonts w:cs="Arial"/>
          <w:szCs w:val="20"/>
        </w:rPr>
      </w:pPr>
    </w:p>
    <w:p w14:paraId="7883EA4E" w14:textId="2A1FF92A" w:rsidR="00E42861" w:rsidRPr="00E42861" w:rsidRDefault="008C5234" w:rsidP="00E42861">
      <w:pPr>
        <w:numPr>
          <w:ilvl w:val="0"/>
          <w:numId w:val="2"/>
        </w:numPr>
        <w:spacing w:after="120" w:line="280" w:lineRule="atLeast"/>
        <w:jc w:val="both"/>
        <w:rPr>
          <w:rFonts w:cs="Arial"/>
          <w:szCs w:val="20"/>
        </w:rPr>
      </w:pPr>
      <w:r w:rsidRPr="007A7407">
        <w:rPr>
          <w:rFonts w:cs="Arial"/>
          <w:szCs w:val="20"/>
        </w:rPr>
        <w:t xml:space="preserve">Místem plnění </w:t>
      </w:r>
      <w:r w:rsidR="00573696">
        <w:rPr>
          <w:rFonts w:cs="Arial"/>
          <w:szCs w:val="20"/>
        </w:rPr>
        <w:t>je území České republiky. Konkrétní místo plnění bude vždy pro konkrétní dílčí dodávku určeno ve výzvě k plnění.</w:t>
      </w:r>
    </w:p>
    <w:p w14:paraId="280E2545" w14:textId="2CFF456C" w:rsidR="00C92F7A" w:rsidRPr="00E42861" w:rsidRDefault="008C5234" w:rsidP="00E42861">
      <w:pPr>
        <w:numPr>
          <w:ilvl w:val="0"/>
          <w:numId w:val="2"/>
        </w:numPr>
        <w:spacing w:after="120" w:line="280" w:lineRule="atLeast"/>
        <w:jc w:val="both"/>
        <w:rPr>
          <w:rFonts w:cs="Arial"/>
          <w:szCs w:val="20"/>
        </w:rPr>
      </w:pPr>
      <w:r w:rsidRPr="00D71308">
        <w:rPr>
          <w:szCs w:val="20"/>
        </w:rPr>
        <w:t xml:space="preserve">Neurčí-li kupující místo plnění ve výzvě k plnění, vyzve jej prodávající neprodleně poté, co obdrží výzvu k plnění, aby místo plnění určil. Dokud kupující neurčí místo plnění pro konkrétní dílčí dodávku (plnění), není prodávající povinen příslušné zboží dodat. </w:t>
      </w:r>
      <w:r w:rsidR="004A2CD2" w:rsidRPr="00D71308">
        <w:rPr>
          <w:szCs w:val="20"/>
        </w:rPr>
        <w:t xml:space="preserve">Pro vyloučení všech pochybností se smluvní strany výslovně dohodly, že cena zboží zahrnuje mimo jiné i veškeré náklady na dopravu zboží kupujícímu na místo plnění dle této smlouvy, </w:t>
      </w:r>
      <w:r w:rsidR="00C92F7A" w:rsidRPr="00D026F8">
        <w:rPr>
          <w:szCs w:val="20"/>
        </w:rPr>
        <w:t>neurčí-li kupující místo jiné; v takovém případě cena zboží vícenáklady na takové dodání nezahrnuje</w:t>
      </w:r>
      <w:r w:rsidR="00C92F7A" w:rsidRPr="00D71308">
        <w:rPr>
          <w:szCs w:val="20"/>
        </w:rPr>
        <w:t>. Nestanoví-li tato smlouva jinak</w:t>
      </w:r>
      <w:r w:rsidR="00C92F7A" w:rsidRPr="00D71308">
        <w:rPr>
          <w:rFonts w:cs="Arial"/>
          <w:szCs w:val="20"/>
        </w:rPr>
        <w:t xml:space="preserve">, použije se pro dodání zboží podpůrně doložka </w:t>
      </w:r>
      <w:r w:rsidR="00C92F7A" w:rsidRPr="001A7769">
        <w:rPr>
          <w:rFonts w:cs="Arial"/>
          <w:szCs w:val="20"/>
        </w:rPr>
        <w:t>INCOTERMS 20</w:t>
      </w:r>
      <w:r w:rsidR="00DF4561" w:rsidRPr="001A7769">
        <w:rPr>
          <w:rFonts w:cs="Arial"/>
          <w:szCs w:val="20"/>
        </w:rPr>
        <w:t>2</w:t>
      </w:r>
      <w:r w:rsidR="00C92F7A" w:rsidRPr="001A7769">
        <w:rPr>
          <w:rFonts w:cs="Arial"/>
          <w:szCs w:val="20"/>
        </w:rPr>
        <w:t>0</w:t>
      </w:r>
      <w:r w:rsidR="00C92F7A" w:rsidRPr="00D71308">
        <w:rPr>
          <w:rFonts w:cs="Arial"/>
          <w:szCs w:val="20"/>
        </w:rPr>
        <w:t xml:space="preserve"> DDP dle § 1754 NOZ</w:t>
      </w:r>
      <w:r w:rsidR="00C92F7A" w:rsidRPr="00D71308">
        <w:rPr>
          <w:szCs w:val="20"/>
        </w:rPr>
        <w:t>.</w:t>
      </w:r>
    </w:p>
    <w:p w14:paraId="70208C7D" w14:textId="1A34352C" w:rsidR="002D160B" w:rsidRPr="00587CD3" w:rsidRDefault="007C63FE" w:rsidP="00E42861">
      <w:pPr>
        <w:numPr>
          <w:ilvl w:val="0"/>
          <w:numId w:val="2"/>
        </w:numPr>
        <w:spacing w:after="120" w:line="280" w:lineRule="atLeast"/>
        <w:jc w:val="both"/>
        <w:rPr>
          <w:rFonts w:cs="Arial"/>
          <w:szCs w:val="20"/>
        </w:rPr>
      </w:pPr>
      <w:r w:rsidRPr="001A7769">
        <w:rPr>
          <w:rFonts w:cs="Arial"/>
          <w:szCs w:val="20"/>
        </w:rPr>
        <w:lastRenderedPageBreak/>
        <w:t xml:space="preserve">Prodávající je povinen dodat zboží </w:t>
      </w:r>
      <w:r w:rsidR="00183BA0" w:rsidRPr="001A7769">
        <w:rPr>
          <w:rFonts w:cs="Arial"/>
          <w:szCs w:val="20"/>
        </w:rPr>
        <w:t xml:space="preserve">na místo určené </w:t>
      </w:r>
      <w:r w:rsidRPr="001A7769">
        <w:rPr>
          <w:rFonts w:cs="Arial"/>
          <w:szCs w:val="20"/>
        </w:rPr>
        <w:t>ve výzvě k</w:t>
      </w:r>
      <w:r w:rsidR="007C6F18" w:rsidRPr="001A7769">
        <w:rPr>
          <w:rFonts w:cs="Arial"/>
          <w:szCs w:val="20"/>
        </w:rPr>
        <w:t> </w:t>
      </w:r>
      <w:r w:rsidRPr="001A7769">
        <w:rPr>
          <w:rFonts w:cs="Arial"/>
          <w:szCs w:val="20"/>
        </w:rPr>
        <w:t>plnění</w:t>
      </w:r>
      <w:r w:rsidR="007C6F18" w:rsidRPr="001A7769">
        <w:rPr>
          <w:rFonts w:cs="Arial"/>
          <w:szCs w:val="20"/>
        </w:rPr>
        <w:t>, případně na místo dodatečně určené</w:t>
      </w:r>
      <w:r w:rsidRPr="001A7769">
        <w:rPr>
          <w:rFonts w:cs="Arial"/>
          <w:szCs w:val="20"/>
        </w:rPr>
        <w:t xml:space="preserve"> v souladu s </w:t>
      </w:r>
      <w:r w:rsidR="00BA4623" w:rsidRPr="001A7769">
        <w:rPr>
          <w:rFonts w:cs="Arial"/>
          <w:szCs w:val="20"/>
        </w:rPr>
        <w:t>čl. II. odst. 2</w:t>
      </w:r>
      <w:r w:rsidR="00586415" w:rsidRPr="001A7769">
        <w:rPr>
          <w:rFonts w:cs="Arial"/>
          <w:szCs w:val="20"/>
        </w:rPr>
        <w:t xml:space="preserve"> smlouvy</w:t>
      </w:r>
      <w:r w:rsidR="00BA4623" w:rsidRPr="001A7769">
        <w:rPr>
          <w:rFonts w:cs="Arial"/>
          <w:szCs w:val="20"/>
        </w:rPr>
        <w:t xml:space="preserve">, </w:t>
      </w:r>
      <w:r w:rsidR="002D3EEF" w:rsidRPr="001A7769">
        <w:rPr>
          <w:rFonts w:cs="Arial"/>
          <w:szCs w:val="20"/>
        </w:rPr>
        <w:t>a to</w:t>
      </w:r>
      <w:r w:rsidR="0049755D" w:rsidRPr="001A7769">
        <w:rPr>
          <w:rFonts w:cs="Arial"/>
          <w:szCs w:val="20"/>
        </w:rPr>
        <w:t xml:space="preserve"> </w:t>
      </w:r>
      <w:r w:rsidR="00327D7B" w:rsidRPr="001A7769">
        <w:rPr>
          <w:rFonts w:cs="Arial"/>
          <w:szCs w:val="20"/>
        </w:rPr>
        <w:t xml:space="preserve">nejpozději do </w:t>
      </w:r>
      <w:del w:id="2" w:author="Autor">
        <w:r w:rsidR="00854717" w:rsidRPr="00587CD3" w:rsidDel="00D051B0">
          <w:rPr>
            <w:rFonts w:cs="Arial"/>
            <w:szCs w:val="20"/>
          </w:rPr>
          <w:delText>10</w:delText>
        </w:r>
        <w:r w:rsidR="00605A3C" w:rsidRPr="00587CD3" w:rsidDel="00D051B0">
          <w:rPr>
            <w:rFonts w:cs="Arial"/>
            <w:szCs w:val="20"/>
          </w:rPr>
          <w:delText xml:space="preserve"> </w:delText>
        </w:r>
      </w:del>
      <w:ins w:id="3" w:author="Autor">
        <w:r w:rsidR="00D051B0">
          <w:rPr>
            <w:rFonts w:cs="Arial"/>
            <w:szCs w:val="20"/>
          </w:rPr>
          <w:t>16</w:t>
        </w:r>
        <w:r w:rsidR="00D051B0" w:rsidRPr="00587CD3">
          <w:rPr>
            <w:rFonts w:cs="Arial"/>
            <w:szCs w:val="20"/>
          </w:rPr>
          <w:t xml:space="preserve"> </w:t>
        </w:r>
      </w:ins>
      <w:r w:rsidR="00586415" w:rsidRPr="00587CD3">
        <w:rPr>
          <w:rFonts w:cs="Arial"/>
          <w:szCs w:val="20"/>
        </w:rPr>
        <w:t>týdnů</w:t>
      </w:r>
      <w:r w:rsidR="00B332DD" w:rsidRPr="00587CD3">
        <w:rPr>
          <w:rFonts w:cs="Arial"/>
          <w:szCs w:val="20"/>
        </w:rPr>
        <w:t xml:space="preserve"> </w:t>
      </w:r>
      <w:r w:rsidR="00327D7B" w:rsidRPr="00587CD3">
        <w:rPr>
          <w:rFonts w:cs="Arial"/>
          <w:szCs w:val="20"/>
        </w:rPr>
        <w:t xml:space="preserve">od </w:t>
      </w:r>
      <w:r w:rsidR="0045415D" w:rsidRPr="00587CD3">
        <w:rPr>
          <w:rFonts w:cs="Arial"/>
          <w:szCs w:val="20"/>
        </w:rPr>
        <w:t xml:space="preserve">doručení </w:t>
      </w:r>
      <w:r w:rsidR="002D3EEF" w:rsidRPr="00587CD3">
        <w:rPr>
          <w:rFonts w:cs="Arial"/>
          <w:szCs w:val="20"/>
        </w:rPr>
        <w:t>výzvy k plnění</w:t>
      </w:r>
      <w:r w:rsidR="0045415D" w:rsidRPr="00587CD3">
        <w:rPr>
          <w:rFonts w:cs="Arial"/>
          <w:szCs w:val="20"/>
        </w:rPr>
        <w:t xml:space="preserve"> prodávajícímu</w:t>
      </w:r>
      <w:r w:rsidR="00811306" w:rsidRPr="00587CD3">
        <w:rPr>
          <w:rFonts w:cs="Arial"/>
          <w:szCs w:val="20"/>
        </w:rPr>
        <w:t xml:space="preserve">, ledaže kupující určí </w:t>
      </w:r>
      <w:r w:rsidR="002D3EEF" w:rsidRPr="00587CD3">
        <w:rPr>
          <w:rFonts w:cs="Arial"/>
          <w:szCs w:val="20"/>
        </w:rPr>
        <w:t>ve výzvě k plnění</w:t>
      </w:r>
      <w:r w:rsidR="00811306" w:rsidRPr="00587CD3">
        <w:rPr>
          <w:rFonts w:cs="Arial"/>
          <w:szCs w:val="20"/>
        </w:rPr>
        <w:t xml:space="preserve"> pozdější dodací lhůtu.</w:t>
      </w:r>
      <w:r w:rsidR="00F51AE1" w:rsidRPr="00587CD3">
        <w:rPr>
          <w:rFonts w:cs="Arial"/>
          <w:szCs w:val="20"/>
        </w:rPr>
        <w:t xml:space="preserve"> </w:t>
      </w:r>
      <w:r w:rsidR="00F35BD9" w:rsidRPr="00587CD3">
        <w:rPr>
          <w:rFonts w:cs="Arial"/>
          <w:szCs w:val="20"/>
        </w:rPr>
        <w:t>Prodávající je povinen neprodleně potvrdit výzvu k plnění, nebo vznést své výhrady k ní způsobem dle této smlouvy; potvrzení výzvy k plnění, nebo vznesení výhrad k ní nezbavuje nicméně prodávajícího povinnosti dodat zboží v souladu s touto smlouvou.</w:t>
      </w:r>
    </w:p>
    <w:p w14:paraId="4ECEA914" w14:textId="74105555" w:rsidR="00962D64" w:rsidRPr="00587CD3" w:rsidRDefault="007A7407" w:rsidP="00962D64">
      <w:pPr>
        <w:numPr>
          <w:ilvl w:val="0"/>
          <w:numId w:val="2"/>
        </w:numPr>
        <w:spacing w:after="120" w:line="280" w:lineRule="atLeast"/>
        <w:jc w:val="both"/>
        <w:rPr>
          <w:rFonts w:cs="Arial"/>
          <w:szCs w:val="20"/>
        </w:rPr>
      </w:pPr>
      <w:bookmarkStart w:id="4" w:name="_Hlk528058176"/>
      <w:r w:rsidRPr="00587CD3">
        <w:rPr>
          <w:rFonts w:cs="Arial"/>
          <w:szCs w:val="20"/>
        </w:rPr>
        <w:t>Při dodání zboží do místa plnění musí prodávající zboží dodat ve dnech určených kupujícím ve výzvě k plnění v souladu s dodací lhůtou dle odstavce</w:t>
      </w:r>
      <w:r w:rsidR="007C6F18" w:rsidRPr="00587CD3">
        <w:rPr>
          <w:rFonts w:cs="Arial"/>
          <w:szCs w:val="20"/>
        </w:rPr>
        <w:t xml:space="preserve"> 3.</w:t>
      </w:r>
      <w:r w:rsidR="00F26ADA" w:rsidRPr="00587CD3">
        <w:rPr>
          <w:rFonts w:cs="Arial"/>
          <w:szCs w:val="20"/>
        </w:rPr>
        <w:t xml:space="preserve"> tohoto článku,</w:t>
      </w:r>
      <w:r w:rsidRPr="00587CD3">
        <w:rPr>
          <w:rFonts w:cs="Arial"/>
          <w:szCs w:val="20"/>
        </w:rPr>
        <w:t xml:space="preserve"> jinak v pracovní dny, a to od pondělí do čtvrtka v době od 6.30 do 1</w:t>
      </w:r>
      <w:r w:rsidR="00586415" w:rsidRPr="00587CD3">
        <w:rPr>
          <w:rFonts w:cs="Arial"/>
          <w:szCs w:val="20"/>
        </w:rPr>
        <w:t>3</w:t>
      </w:r>
      <w:r w:rsidRPr="00587CD3">
        <w:rPr>
          <w:rFonts w:cs="Arial"/>
          <w:szCs w:val="20"/>
        </w:rPr>
        <w:t>.</w:t>
      </w:r>
      <w:r w:rsidR="00586415" w:rsidRPr="00587CD3">
        <w:rPr>
          <w:rFonts w:cs="Arial"/>
          <w:szCs w:val="20"/>
        </w:rPr>
        <w:t>0</w:t>
      </w:r>
      <w:r w:rsidRPr="00587CD3">
        <w:rPr>
          <w:rFonts w:cs="Arial"/>
          <w:szCs w:val="20"/>
        </w:rPr>
        <w:t xml:space="preserve">0 hodin a v pátek od 6.30 do 12.00 hodin. </w:t>
      </w:r>
    </w:p>
    <w:p w14:paraId="18F5EB21" w14:textId="2D5A12E9" w:rsidR="00BF4EBF" w:rsidRDefault="00567870" w:rsidP="00962D64">
      <w:pPr>
        <w:numPr>
          <w:ilvl w:val="0"/>
          <w:numId w:val="2"/>
        </w:numPr>
        <w:spacing w:after="120" w:line="280" w:lineRule="atLeast"/>
        <w:jc w:val="both"/>
        <w:rPr>
          <w:rFonts w:cs="Arial"/>
          <w:szCs w:val="20"/>
        </w:rPr>
      </w:pPr>
      <w:bookmarkStart w:id="5" w:name="_Hlk528058212"/>
      <w:bookmarkEnd w:id="4"/>
      <w:r w:rsidRPr="00587CD3">
        <w:rPr>
          <w:rFonts w:cs="Arial"/>
          <w:szCs w:val="20"/>
        </w:rPr>
        <w:t xml:space="preserve">Prodávající je dále navíc povinen avizovat kupujícímu předem realizaci každé zamýšlené dodávky požadované kupujícím na základě výzvy kupujícího dle předchozích vět, a to emailem na adresu </w:t>
      </w:r>
      <w:r w:rsidRPr="00587CD3">
        <w:rPr>
          <w:rFonts w:cs="Arial"/>
          <w:b/>
          <w:szCs w:val="20"/>
        </w:rPr>
        <w:t>cejchovna@egd.cz</w:t>
      </w:r>
      <w:r w:rsidRPr="00587CD3">
        <w:rPr>
          <w:rFonts w:cs="Arial"/>
          <w:szCs w:val="20"/>
        </w:rPr>
        <w:t>, případně na adresu jiných osob určených kupujícím (dále jen „</w:t>
      </w:r>
      <w:r w:rsidRPr="00587CD3">
        <w:rPr>
          <w:rFonts w:cs="Arial"/>
          <w:b/>
          <w:szCs w:val="20"/>
        </w:rPr>
        <w:t>avízo o dodání</w:t>
      </w:r>
      <w:r w:rsidRPr="00587CD3">
        <w:rPr>
          <w:rFonts w:cs="Arial"/>
          <w:szCs w:val="20"/>
        </w:rPr>
        <w:t>“). Avízo o dodání musí prodávající učinit vůči kupu</w:t>
      </w:r>
      <w:r w:rsidRPr="00BB6981">
        <w:rPr>
          <w:rFonts w:cs="Arial"/>
          <w:szCs w:val="20"/>
        </w:rPr>
        <w:t xml:space="preserve">jícímu alespoň 5 pracovní dnů před zamýšleným uskutečněním požadované dodávky. </w:t>
      </w:r>
      <w:bookmarkEnd w:id="5"/>
      <w:r w:rsidRPr="00BB6981">
        <w:rPr>
          <w:rFonts w:cs="Arial"/>
          <w:szCs w:val="20"/>
        </w:rPr>
        <w:t>Avízo o dodání musí obsahovat nejméně</w:t>
      </w:r>
      <w:r w:rsidRPr="00962D64">
        <w:rPr>
          <w:rFonts w:cs="Arial"/>
          <w:szCs w:val="20"/>
        </w:rPr>
        <w:t xml:space="preserve"> označení této smlouvy, typ dodávaného zboží, jeho množství a den plánovaného dodání, jinak není kupující povinen dodávané zboží převzít. Ustanoveními o avízu o dodání není dotčena povinnost prodávajícího dodat zboží včas dle výzvy kupujícího a této smlouvy</w:t>
      </w:r>
      <w:r w:rsidR="00BF4EBF" w:rsidRPr="001A7769">
        <w:rPr>
          <w:rFonts w:cs="Arial"/>
          <w:szCs w:val="20"/>
        </w:rPr>
        <w:t xml:space="preserve"> </w:t>
      </w:r>
    </w:p>
    <w:p w14:paraId="7BD5BEAC" w14:textId="676FA21E" w:rsidR="00E93F4E" w:rsidRPr="007B5E73" w:rsidRDefault="00E93F4E" w:rsidP="00E93F4E">
      <w:pPr>
        <w:numPr>
          <w:ilvl w:val="0"/>
          <w:numId w:val="2"/>
        </w:numPr>
        <w:spacing w:line="280" w:lineRule="atLeast"/>
        <w:jc w:val="both"/>
        <w:rPr>
          <w:rFonts w:cs="Arial"/>
          <w:szCs w:val="20"/>
        </w:rPr>
      </w:pPr>
      <w:r w:rsidRPr="007B5E73">
        <w:rPr>
          <w:rFonts w:cs="Arial"/>
          <w:szCs w:val="20"/>
        </w:rPr>
        <w:t xml:space="preserve">Každý z prodávajících je povinen </w:t>
      </w:r>
      <w:r w:rsidR="00425B13" w:rsidRPr="007B5E73">
        <w:rPr>
          <w:rFonts w:cs="Arial"/>
          <w:szCs w:val="20"/>
        </w:rPr>
        <w:t xml:space="preserve">po </w:t>
      </w:r>
      <w:r w:rsidRPr="007B5E73">
        <w:rPr>
          <w:rFonts w:cs="Arial"/>
          <w:szCs w:val="20"/>
        </w:rPr>
        <w:t>uzavření této smlouvy</w:t>
      </w:r>
      <w:r w:rsidR="008903BB" w:rsidRPr="007B5E73">
        <w:rPr>
          <w:rFonts w:cs="Arial"/>
          <w:szCs w:val="20"/>
        </w:rPr>
        <w:t xml:space="preserve"> </w:t>
      </w:r>
      <w:r w:rsidR="00425B13" w:rsidRPr="007B5E73">
        <w:rPr>
          <w:rFonts w:cs="Arial"/>
          <w:szCs w:val="20"/>
        </w:rPr>
        <w:t>vytvořit</w:t>
      </w:r>
      <w:r w:rsidR="00FD1615" w:rsidRPr="007B5E73">
        <w:rPr>
          <w:rFonts w:cs="Arial"/>
          <w:szCs w:val="20"/>
        </w:rPr>
        <w:t xml:space="preserve"> skladovou zásobu zboží dodávaného dle této smlouv</w:t>
      </w:r>
      <w:r w:rsidR="007C1129" w:rsidRPr="007B5E73">
        <w:rPr>
          <w:rFonts w:cs="Arial"/>
          <w:szCs w:val="20"/>
        </w:rPr>
        <w:t>y</w:t>
      </w:r>
      <w:r w:rsidR="00867491" w:rsidRPr="007B5E73">
        <w:rPr>
          <w:rFonts w:cs="Arial"/>
          <w:szCs w:val="20"/>
        </w:rPr>
        <w:t xml:space="preserve">, </w:t>
      </w:r>
      <w:r w:rsidR="00D35268" w:rsidRPr="007B5E73">
        <w:rPr>
          <w:rFonts w:cs="Arial"/>
          <w:szCs w:val="20"/>
        </w:rPr>
        <w:t>a to</w:t>
      </w:r>
      <w:r w:rsidR="00425B13" w:rsidRPr="007B5E73">
        <w:rPr>
          <w:rFonts w:cs="Arial"/>
          <w:szCs w:val="20"/>
        </w:rPr>
        <w:t xml:space="preserve"> nejpozději do 10 týdnů</w:t>
      </w:r>
      <w:r w:rsidR="00D35268" w:rsidRPr="007B5E73">
        <w:rPr>
          <w:rFonts w:cs="Arial"/>
          <w:szCs w:val="20"/>
        </w:rPr>
        <w:t xml:space="preserve"> od </w:t>
      </w:r>
      <w:r w:rsidR="00867491" w:rsidRPr="007B5E73">
        <w:rPr>
          <w:rFonts w:cs="Arial"/>
          <w:szCs w:val="20"/>
        </w:rPr>
        <w:t>písemného vyzvání kupující</w:t>
      </w:r>
      <w:r w:rsidR="0047680F" w:rsidRPr="007B5E73">
        <w:rPr>
          <w:rFonts w:cs="Arial"/>
          <w:szCs w:val="20"/>
        </w:rPr>
        <w:t>m</w:t>
      </w:r>
      <w:r w:rsidR="00FB30E6" w:rsidRPr="007B5E73">
        <w:rPr>
          <w:rFonts w:cs="Arial"/>
          <w:szCs w:val="20"/>
        </w:rPr>
        <w:t>. To</w:t>
      </w:r>
      <w:r w:rsidRPr="007B5E73">
        <w:rPr>
          <w:rFonts w:cs="Arial"/>
          <w:szCs w:val="20"/>
        </w:rPr>
        <w:t>to</w:t>
      </w:r>
      <w:r w:rsidR="00FB30E6" w:rsidRPr="007B5E73">
        <w:rPr>
          <w:rFonts w:cs="Arial"/>
          <w:szCs w:val="20"/>
        </w:rPr>
        <w:t xml:space="preserve"> platí</w:t>
      </w:r>
      <w:r w:rsidRPr="007B5E73">
        <w:rPr>
          <w:rFonts w:cs="Arial"/>
          <w:szCs w:val="20"/>
        </w:rPr>
        <w:t xml:space="preserve"> pro každou položku zboží dle </w:t>
      </w:r>
      <w:r w:rsidRPr="007B5E73">
        <w:rPr>
          <w:rFonts w:cs="Arial"/>
          <w:szCs w:val="20"/>
          <w:u w:val="single"/>
        </w:rPr>
        <w:t>přílohy 1</w:t>
      </w:r>
      <w:r w:rsidRPr="007B5E73">
        <w:rPr>
          <w:rFonts w:cs="Arial"/>
          <w:szCs w:val="20"/>
        </w:rPr>
        <w:t xml:space="preserve"> této smlouvy v množství odpovídajícím 1/</w:t>
      </w:r>
      <w:r w:rsidR="006C5951" w:rsidRPr="007B5E73">
        <w:rPr>
          <w:rFonts w:cs="Arial"/>
          <w:szCs w:val="20"/>
        </w:rPr>
        <w:t>16</w:t>
      </w:r>
      <w:r w:rsidRPr="007B5E73">
        <w:rPr>
          <w:rFonts w:cs="Arial"/>
          <w:szCs w:val="20"/>
        </w:rPr>
        <w:t xml:space="preserve"> </w:t>
      </w:r>
      <w:r w:rsidR="006C5951" w:rsidRPr="007B5E73">
        <w:rPr>
          <w:rFonts w:cs="Arial"/>
          <w:szCs w:val="20"/>
        </w:rPr>
        <w:t>předpokládaného o</w:t>
      </w:r>
      <w:r w:rsidRPr="007B5E73">
        <w:rPr>
          <w:rFonts w:cs="Arial"/>
          <w:szCs w:val="20"/>
        </w:rPr>
        <w:t>dběrného množství uvedeného u té které položky v </w:t>
      </w:r>
      <w:r w:rsidRPr="007B5E73">
        <w:rPr>
          <w:rFonts w:cs="Arial"/>
          <w:szCs w:val="20"/>
          <w:u w:val="single"/>
        </w:rPr>
        <w:t>příloze 1</w:t>
      </w:r>
      <w:r w:rsidRPr="007B5E73">
        <w:t xml:space="preserve"> této smlouvy a tuto skladovou zásobu udržovat pro každou z těchto položek po celou dobu trvání této smlouvy. To znamená, že dodá-li kterýkoli z prodávajících zboží na základě této smlouvy kupujícímu, musí ve lhůtě dle předchozí věty, počítané v případě doplnění skladové zásoby od uzavření příslušné dílčí kupní smlouvy, doplnit skladovou zásobu tak, aby dosahovala u každé položky zboží množství dle předchozí věty, ledaže by došlo k překročení limitního odběrného množství u té které položky dle </w:t>
      </w:r>
      <w:r w:rsidRPr="007B5E73">
        <w:rPr>
          <w:u w:val="single"/>
        </w:rPr>
        <w:t>přílohy 1;</w:t>
      </w:r>
      <w:r w:rsidRPr="007B5E73">
        <w:t xml:space="preserve"> v takovém případě musí být skladová zásoba doplněna nanejvýš do limitního odběrného množství u té které doplňované položky zboží. Pro vyloučení všech pochybností se sjednává, že kupující je oprávněn postupem podle </w:t>
      </w:r>
      <w:proofErr w:type="spellStart"/>
      <w:r w:rsidRPr="007B5E73">
        <w:t>ust</w:t>
      </w:r>
      <w:proofErr w:type="spellEnd"/>
      <w:r w:rsidRPr="007B5E73">
        <w:t>. čl. I. odst. 3. této smlouvy poptat najednou i větší množství zboží, než je množství skladové zásoby zboží definované dle tohoto odstavce.</w:t>
      </w:r>
    </w:p>
    <w:p w14:paraId="5200C92A" w14:textId="77777777" w:rsidR="00E93F4E" w:rsidRPr="007B5E73" w:rsidRDefault="00E93F4E" w:rsidP="00E93F4E">
      <w:pPr>
        <w:spacing w:line="280" w:lineRule="atLeast"/>
        <w:ind w:left="340"/>
        <w:jc w:val="both"/>
        <w:rPr>
          <w:rFonts w:cs="Arial"/>
          <w:szCs w:val="20"/>
        </w:rPr>
      </w:pPr>
    </w:p>
    <w:p w14:paraId="033233B1" w14:textId="7EAAA634" w:rsidR="00E93F4E" w:rsidRPr="007B5E73" w:rsidRDefault="00E93F4E" w:rsidP="00E93F4E">
      <w:pPr>
        <w:numPr>
          <w:ilvl w:val="0"/>
          <w:numId w:val="2"/>
        </w:numPr>
        <w:spacing w:line="280" w:lineRule="atLeast"/>
        <w:jc w:val="both"/>
        <w:rPr>
          <w:rFonts w:cs="Arial"/>
          <w:szCs w:val="20"/>
        </w:rPr>
      </w:pPr>
      <w:r w:rsidRPr="007B5E73">
        <w:rPr>
          <w:rFonts w:cs="Arial"/>
          <w:szCs w:val="20"/>
        </w:rPr>
        <w:t>Kupující odkoupí od prodávajícího 1, 2 a 3 jejich skladové zásoby vytvořené v souladu s předchozím odstavcem během trvání této smlouvy vždy ke konci kalendářního roku za cenu určenou v souladu s touto smlouvou. Dojde-li k odkoupení skladových zásob prodávajícího 1</w:t>
      </w:r>
      <w:r w:rsidR="007B5E73" w:rsidRPr="007B5E73">
        <w:rPr>
          <w:rFonts w:cs="Arial"/>
          <w:szCs w:val="20"/>
        </w:rPr>
        <w:t xml:space="preserve">, </w:t>
      </w:r>
      <w:r w:rsidRPr="007B5E73">
        <w:rPr>
          <w:rFonts w:cs="Arial"/>
          <w:szCs w:val="20"/>
        </w:rPr>
        <w:t>prodávajícího 2</w:t>
      </w:r>
      <w:r w:rsidR="007B5E73" w:rsidRPr="007B5E73">
        <w:rPr>
          <w:rFonts w:cs="Arial"/>
          <w:szCs w:val="20"/>
        </w:rPr>
        <w:t xml:space="preserve"> a prodávajícího 3 </w:t>
      </w:r>
      <w:r w:rsidRPr="007B5E73">
        <w:rPr>
          <w:rFonts w:cs="Arial"/>
          <w:szCs w:val="20"/>
        </w:rPr>
        <w:t xml:space="preserve"> kupujícím dle předchozí věty, zavazují se prodávající 1</w:t>
      </w:r>
      <w:r w:rsidR="007B5E73" w:rsidRPr="007B5E73">
        <w:rPr>
          <w:rFonts w:cs="Arial"/>
          <w:szCs w:val="20"/>
        </w:rPr>
        <w:t xml:space="preserve">, </w:t>
      </w:r>
      <w:r w:rsidRPr="007B5E73">
        <w:rPr>
          <w:rFonts w:cs="Arial"/>
          <w:szCs w:val="20"/>
        </w:rPr>
        <w:t>prodávající 2</w:t>
      </w:r>
      <w:r w:rsidR="007B5E73" w:rsidRPr="007B5E73">
        <w:rPr>
          <w:rFonts w:cs="Arial"/>
          <w:szCs w:val="20"/>
        </w:rPr>
        <w:t xml:space="preserve"> a prodávající 3</w:t>
      </w:r>
      <w:r w:rsidRPr="007B5E73">
        <w:rPr>
          <w:rFonts w:cs="Arial"/>
          <w:szCs w:val="20"/>
        </w:rPr>
        <w:t xml:space="preserve"> znovu vytvořit skladové zásoby dle pravidel uvedených v předchozím odstavci, a to během prvních 6 týdnů následujících po konci kalendářního roku, ve kterém došlo k odkoupení skladových zásob. </w:t>
      </w:r>
    </w:p>
    <w:p w14:paraId="37F5C233" w14:textId="77777777" w:rsidR="00E93F4E" w:rsidRPr="007B5E73" w:rsidRDefault="00E93F4E" w:rsidP="00E93F4E">
      <w:pPr>
        <w:spacing w:line="280" w:lineRule="atLeast"/>
        <w:ind w:left="340"/>
        <w:jc w:val="both"/>
        <w:rPr>
          <w:rFonts w:cs="Arial"/>
          <w:szCs w:val="20"/>
        </w:rPr>
      </w:pPr>
    </w:p>
    <w:p w14:paraId="6A280182" w14:textId="77777777" w:rsidR="00E93F4E" w:rsidRPr="007B5E73" w:rsidRDefault="00E93F4E" w:rsidP="00E93F4E">
      <w:pPr>
        <w:numPr>
          <w:ilvl w:val="0"/>
          <w:numId w:val="2"/>
        </w:numPr>
        <w:spacing w:line="280" w:lineRule="atLeast"/>
        <w:jc w:val="both"/>
        <w:rPr>
          <w:rFonts w:cs="Arial"/>
          <w:szCs w:val="20"/>
        </w:rPr>
      </w:pPr>
      <w:r w:rsidRPr="007B5E73">
        <w:rPr>
          <w:rFonts w:cs="Arial"/>
          <w:szCs w:val="20"/>
        </w:rPr>
        <w:t>Kupující odkoupí od každého z prodávajících jejich skladové zásoby ve smyslu předchozích odstavců za cenu určenou dle této smlouvy též při jejím ukončení; kupující však nemá tuto povinnost odkoupit skladové zásoby v případě ukončení této smlouvy pro porušení povinnosti některého z prodávajících, a to ve vztahu k porušiteli či porušitelům povinnosti.</w:t>
      </w:r>
    </w:p>
    <w:p w14:paraId="0D55DCA5" w14:textId="77777777" w:rsidR="002307FB" w:rsidRPr="007B5E73" w:rsidRDefault="002307FB" w:rsidP="002307FB">
      <w:pPr>
        <w:pStyle w:val="Odstavecseseznamem"/>
        <w:rPr>
          <w:rFonts w:cs="Arial"/>
          <w:szCs w:val="20"/>
        </w:rPr>
      </w:pPr>
    </w:p>
    <w:p w14:paraId="1D6A2D3A" w14:textId="377938FD" w:rsidR="002307FB" w:rsidRPr="007B5E73" w:rsidRDefault="002307FB" w:rsidP="00E93F4E">
      <w:pPr>
        <w:numPr>
          <w:ilvl w:val="0"/>
          <w:numId w:val="2"/>
        </w:numPr>
        <w:spacing w:line="280" w:lineRule="atLeast"/>
        <w:jc w:val="both"/>
        <w:rPr>
          <w:rFonts w:cs="Arial"/>
          <w:szCs w:val="20"/>
        </w:rPr>
      </w:pPr>
      <w:r w:rsidRPr="007B5E73">
        <w:rPr>
          <w:rFonts w:cs="Arial"/>
          <w:szCs w:val="20"/>
        </w:rPr>
        <w:t xml:space="preserve">Prodávající je povinen </w:t>
      </w:r>
      <w:r w:rsidR="000F0B2A" w:rsidRPr="007B5E73">
        <w:rPr>
          <w:rFonts w:cs="Arial"/>
          <w:szCs w:val="20"/>
        </w:rPr>
        <w:t xml:space="preserve">mít skladovou zásobu zboží na území EU. </w:t>
      </w:r>
    </w:p>
    <w:p w14:paraId="2E58FAB4" w14:textId="77777777" w:rsidR="002D160B" w:rsidRPr="00731CAD" w:rsidRDefault="002D160B" w:rsidP="00731CAD">
      <w:pPr>
        <w:pStyle w:val="Zkladntext"/>
        <w:spacing w:line="280" w:lineRule="atLeast"/>
        <w:jc w:val="both"/>
        <w:rPr>
          <w:rFonts w:ascii="Arial" w:hAnsi="Arial" w:cs="Arial"/>
          <w:color w:val="auto"/>
          <w:sz w:val="20"/>
        </w:rPr>
      </w:pPr>
    </w:p>
    <w:p w14:paraId="5FFB99A8" w14:textId="77777777" w:rsidR="00327D7B" w:rsidRPr="00DA2C52" w:rsidRDefault="00327D7B" w:rsidP="00060B31">
      <w:pPr>
        <w:spacing w:line="280" w:lineRule="atLeast"/>
        <w:jc w:val="center"/>
        <w:rPr>
          <w:rFonts w:cs="Arial"/>
          <w:b/>
          <w:szCs w:val="20"/>
        </w:rPr>
      </w:pPr>
      <w:r w:rsidRPr="00DA2C52">
        <w:rPr>
          <w:rFonts w:cs="Arial"/>
          <w:b/>
          <w:szCs w:val="20"/>
        </w:rPr>
        <w:t>III.</w:t>
      </w:r>
    </w:p>
    <w:p w14:paraId="5FFB99A9" w14:textId="77777777" w:rsidR="00327D7B" w:rsidRPr="00DA2C52" w:rsidRDefault="00327D7B" w:rsidP="00060B31">
      <w:pPr>
        <w:spacing w:line="280" w:lineRule="atLeast"/>
        <w:jc w:val="center"/>
        <w:rPr>
          <w:rFonts w:cs="Arial"/>
          <w:b/>
          <w:szCs w:val="20"/>
        </w:rPr>
      </w:pPr>
      <w:r w:rsidRPr="00DA2C52">
        <w:rPr>
          <w:rFonts w:cs="Arial"/>
          <w:b/>
          <w:szCs w:val="20"/>
        </w:rPr>
        <w:t>Cena</w:t>
      </w:r>
      <w:r w:rsidR="0049755D" w:rsidRPr="00DA2C52">
        <w:rPr>
          <w:rFonts w:cs="Arial"/>
          <w:b/>
          <w:szCs w:val="20"/>
        </w:rPr>
        <w:t xml:space="preserve"> a způsob úhrady</w:t>
      </w:r>
    </w:p>
    <w:p w14:paraId="5FFB99AA" w14:textId="77777777" w:rsidR="00327D7B" w:rsidRPr="00DA2C52" w:rsidRDefault="00327D7B" w:rsidP="00060B31">
      <w:pPr>
        <w:spacing w:line="280" w:lineRule="atLeast"/>
        <w:jc w:val="both"/>
        <w:rPr>
          <w:rFonts w:cs="Arial"/>
          <w:szCs w:val="20"/>
        </w:rPr>
      </w:pPr>
    </w:p>
    <w:p w14:paraId="32F7739D" w14:textId="429BB9CA" w:rsidR="000C2ABF" w:rsidRPr="000C2ABF" w:rsidRDefault="000C2ABF" w:rsidP="000C2ABF">
      <w:pPr>
        <w:numPr>
          <w:ilvl w:val="0"/>
          <w:numId w:val="5"/>
        </w:numPr>
        <w:spacing w:line="280" w:lineRule="atLeast"/>
        <w:ind w:left="426" w:hanging="426"/>
        <w:jc w:val="both"/>
      </w:pPr>
      <w:r w:rsidRPr="00513100">
        <w:t>Cena zboží je uvedena v</w:t>
      </w:r>
      <w:r w:rsidR="00C107E2">
        <w:t> </w:t>
      </w:r>
      <w:r w:rsidRPr="00513100">
        <w:t>ceníku</w:t>
      </w:r>
      <w:r w:rsidR="00C107E2">
        <w:t xml:space="preserve">, </w:t>
      </w:r>
      <w:r w:rsidR="00C107E2" w:rsidRPr="00C107E2">
        <w:t>v souladu s mechanismem pro její výpočet</w:t>
      </w:r>
      <w:r w:rsidRPr="00513100">
        <w:t xml:space="preserve">, který tvoří </w:t>
      </w:r>
      <w:r w:rsidRPr="00513100">
        <w:rPr>
          <w:u w:val="single"/>
        </w:rPr>
        <w:t>přílohu 1</w:t>
      </w:r>
      <w:r w:rsidRPr="00513100">
        <w:t xml:space="preserve"> této smlouvy (dále jen „</w:t>
      </w:r>
      <w:r w:rsidRPr="00513100">
        <w:rPr>
          <w:b/>
        </w:rPr>
        <w:t>cena</w:t>
      </w:r>
      <w:r w:rsidRPr="00513100">
        <w:t xml:space="preserve">“). Jednotkové ceny uvedené v </w:t>
      </w:r>
      <w:r w:rsidRPr="00513100">
        <w:rPr>
          <w:u w:val="single"/>
        </w:rPr>
        <w:t>příloze 1</w:t>
      </w:r>
      <w:r w:rsidRPr="00513100">
        <w:t xml:space="preserve"> této smlouvy jsou nejvýše přípustné, konečné a nepřekročitelné, není-li dále stanoveno jinak.</w:t>
      </w:r>
      <w:r w:rsidRPr="00513100">
        <w:rPr>
          <w:rFonts w:cs="Arial"/>
        </w:rPr>
        <w:t xml:space="preserve"> </w:t>
      </w:r>
    </w:p>
    <w:p w14:paraId="10780E29" w14:textId="77777777" w:rsidR="000C2ABF" w:rsidRPr="00513100" w:rsidRDefault="000C2ABF" w:rsidP="000C2ABF">
      <w:pPr>
        <w:spacing w:line="280" w:lineRule="atLeast"/>
        <w:ind w:left="426"/>
        <w:jc w:val="both"/>
      </w:pPr>
    </w:p>
    <w:p w14:paraId="7AA0A93E" w14:textId="0FB8C64F" w:rsidR="000C2ABF" w:rsidRPr="00513100" w:rsidRDefault="00F26ADA" w:rsidP="00773183">
      <w:pPr>
        <w:numPr>
          <w:ilvl w:val="0"/>
          <w:numId w:val="5"/>
        </w:numPr>
        <w:spacing w:line="280" w:lineRule="atLeast"/>
        <w:ind w:left="426" w:hanging="426"/>
        <w:jc w:val="both"/>
      </w:pPr>
      <w:r>
        <w:t>Do jednotkové ceny</w:t>
      </w:r>
      <w:r w:rsidR="00A9784E" w:rsidRPr="008836E9">
        <w:t xml:space="preserve"> </w:t>
      </w:r>
      <w:r>
        <w:t xml:space="preserve">jsou </w:t>
      </w:r>
      <w:r w:rsidR="00A9784E" w:rsidRPr="008836E9">
        <w:t xml:space="preserve">zahrnuty veškeré náklady </w:t>
      </w:r>
      <w:r w:rsidR="00D20EA8" w:rsidRPr="008836E9">
        <w:t>prodávajícího v souvislosti s dodávkou zboží</w:t>
      </w:r>
      <w:r w:rsidR="00EF5CC0" w:rsidRPr="008836E9">
        <w:t xml:space="preserve"> ve vztahu k příslušné položce ceníku</w:t>
      </w:r>
      <w:r w:rsidR="00D20EA8" w:rsidRPr="008836E9">
        <w:t>, včetně</w:t>
      </w:r>
      <w:r w:rsidR="00BE5E4D" w:rsidRPr="008836E9">
        <w:t xml:space="preserve"> správních poplatků, daní (vyjma DPH), cla, </w:t>
      </w:r>
      <w:r w:rsidR="00BE5E4D" w:rsidRPr="001A7769">
        <w:t>schvalovacích řízení, provedení předepsaných zkoušek, zabezpečení prohlášení o shodě, certifikátů a atestů, převodů práv, pojištění při přepravě, přepravních nákladů,</w:t>
      </w:r>
      <w:r w:rsidR="00E94B37" w:rsidRPr="001A7769">
        <w:t xml:space="preserve"> ,</w:t>
      </w:r>
      <w:r w:rsidR="008D0D00" w:rsidRPr="001A7769">
        <w:t xml:space="preserve"> </w:t>
      </w:r>
      <w:r w:rsidR="000C2ABF" w:rsidRPr="001A7769">
        <w:t>nákladů na nevratné obaly, nákladů na odvoz vratných obalů, amortizace vratných obalů</w:t>
      </w:r>
      <w:r w:rsidR="009C5FC3" w:rsidRPr="001A7769">
        <w:t xml:space="preserve">, </w:t>
      </w:r>
      <w:r w:rsidR="00EF5CC0" w:rsidRPr="001A7769">
        <w:t xml:space="preserve">jakož i jakékoliv případné dodatečné náklady prodávajícího, o kterých prodávající v době uzavření smlouvy mohl nebo měl vědět na základě svých odborných a technických znalostí a zkušeností, </w:t>
      </w:r>
      <w:r w:rsidR="00D20EA8" w:rsidRPr="001A7769">
        <w:t>a</w:t>
      </w:r>
      <w:r w:rsidR="00D20EA8" w:rsidRPr="00D71308">
        <w:t xml:space="preserve"> prodávající nemá právo požadovat zvýšení ceny z jakéhokoli důvodu</w:t>
      </w:r>
      <w:r w:rsidR="00327D7B" w:rsidRPr="00D71308">
        <w:t>.</w:t>
      </w:r>
      <w:r w:rsidR="000C2ABF">
        <w:t xml:space="preserve"> </w:t>
      </w:r>
      <w:r w:rsidR="000C2ABF" w:rsidRPr="00513100">
        <w:t xml:space="preserve">Cenu je možné změnit pouze v případě, že dojde v průběhu trvání této smlouvy ke změnám daňových předpisů upravujících výši DPH.  </w:t>
      </w:r>
    </w:p>
    <w:p w14:paraId="43937BD0" w14:textId="77777777" w:rsidR="00773183" w:rsidRDefault="00773183" w:rsidP="00773183">
      <w:pPr>
        <w:spacing w:line="280" w:lineRule="atLeast"/>
        <w:ind w:left="426"/>
        <w:jc w:val="both"/>
      </w:pPr>
    </w:p>
    <w:p w14:paraId="5DA9B615" w14:textId="472C10E8" w:rsidR="00B44388" w:rsidRDefault="00B44388" w:rsidP="00773183">
      <w:pPr>
        <w:numPr>
          <w:ilvl w:val="0"/>
          <w:numId w:val="5"/>
        </w:numPr>
        <w:spacing w:line="280" w:lineRule="atLeast"/>
        <w:ind w:left="426" w:hanging="426"/>
        <w:jc w:val="both"/>
      </w:pPr>
      <w:r w:rsidRPr="00D026F8">
        <w:t xml:space="preserve">Rozhodným dnem pro fakturaci (použití </w:t>
      </w:r>
      <w:r w:rsidR="000C2ABF" w:rsidRPr="00513100">
        <w:t xml:space="preserve">výše jednotkové ceny v souladu </w:t>
      </w:r>
      <w:r w:rsidRPr="00D026F8">
        <w:t xml:space="preserve">s čl. III. odst. </w:t>
      </w:r>
      <w:r w:rsidR="006B3C1A" w:rsidRPr="00D026F8">
        <w:t>1</w:t>
      </w:r>
      <w:r w:rsidRPr="00D026F8">
        <w:t xml:space="preserve"> této smlouvy) je pak den uskutečnění zdanitelného plnění.</w:t>
      </w:r>
    </w:p>
    <w:p w14:paraId="1C1A2BE6" w14:textId="77777777" w:rsidR="00773183" w:rsidRDefault="00773183" w:rsidP="00773183">
      <w:pPr>
        <w:pStyle w:val="Odstavecseseznamem"/>
      </w:pPr>
    </w:p>
    <w:p w14:paraId="5FFB99B0" w14:textId="774498AC" w:rsidR="0049755D" w:rsidRPr="00D026F8" w:rsidRDefault="005E31F8" w:rsidP="00635B6F">
      <w:pPr>
        <w:numPr>
          <w:ilvl w:val="0"/>
          <w:numId w:val="5"/>
        </w:numPr>
        <w:spacing w:line="280" w:lineRule="atLeast"/>
        <w:ind w:left="426" w:hanging="426"/>
        <w:jc w:val="both"/>
      </w:pPr>
      <w:r w:rsidRPr="00D026F8">
        <w:t>K</w:t>
      </w:r>
      <w:r w:rsidR="00FF54D4" w:rsidRPr="00D026F8">
        <w:t>e konečné</w:t>
      </w:r>
      <w:r w:rsidRPr="00D026F8">
        <w:t> ceně je prodávající oprávněn připočíst pouze příslušnou DPH v souladu s použitelnými právními předpisy.</w:t>
      </w:r>
      <w:r w:rsidR="00B44388" w:rsidRPr="00D026F8">
        <w:t xml:space="preserve"> Datem zdanitelného plnění se rozumí den </w:t>
      </w:r>
      <w:r w:rsidR="00603801" w:rsidRPr="00D026F8">
        <w:t>dodání</w:t>
      </w:r>
      <w:r w:rsidR="00B44388" w:rsidRPr="00D026F8">
        <w:t xml:space="preserve"> příslušného zboží. </w:t>
      </w:r>
    </w:p>
    <w:p w14:paraId="77C7E88D" w14:textId="20C7931E" w:rsidR="00761F53" w:rsidRPr="00635B6F" w:rsidRDefault="00FA5D97" w:rsidP="00635B6F">
      <w:pPr>
        <w:numPr>
          <w:ilvl w:val="0"/>
          <w:numId w:val="5"/>
        </w:numPr>
        <w:spacing w:before="120" w:after="120" w:line="280" w:lineRule="atLeast"/>
        <w:ind w:left="425" w:hanging="425"/>
        <w:jc w:val="both"/>
        <w:rPr>
          <w:rFonts w:cs="Arial"/>
          <w:szCs w:val="20"/>
        </w:rPr>
      </w:pPr>
      <w:r w:rsidRPr="00603801">
        <w:rPr>
          <w:rFonts w:cs="Arial"/>
          <w:szCs w:val="20"/>
        </w:rPr>
        <w:t>Cena bude účtována fakturou – daňovým dokladem</w:t>
      </w:r>
      <w:r w:rsidR="00E92760" w:rsidRPr="00603801">
        <w:rPr>
          <w:rFonts w:cs="Arial"/>
          <w:szCs w:val="20"/>
        </w:rPr>
        <w:t xml:space="preserve"> (dále jen „</w:t>
      </w:r>
      <w:r w:rsidR="00E92760" w:rsidRPr="00603801">
        <w:rPr>
          <w:rFonts w:cs="Arial"/>
          <w:b/>
          <w:szCs w:val="20"/>
        </w:rPr>
        <w:t>faktura</w:t>
      </w:r>
      <w:r w:rsidR="00E92760" w:rsidRPr="00603801">
        <w:rPr>
          <w:rFonts w:cs="Arial"/>
          <w:szCs w:val="20"/>
        </w:rPr>
        <w:t>“)</w:t>
      </w:r>
      <w:r w:rsidRPr="00603801">
        <w:rPr>
          <w:rFonts w:cs="Arial"/>
          <w:szCs w:val="20"/>
        </w:rPr>
        <w:t xml:space="preserve">. </w:t>
      </w:r>
      <w:r w:rsidR="00761F53" w:rsidRPr="00603801">
        <w:rPr>
          <w:rFonts w:cs="Arial"/>
          <w:szCs w:val="20"/>
        </w:rPr>
        <w:t xml:space="preserve">Smluvní strany se dohodly, že prodávající vystaví fakturu za dodávky zboží </w:t>
      </w:r>
      <w:r w:rsidR="00603801" w:rsidRPr="00603801">
        <w:rPr>
          <w:rFonts w:cs="Arial"/>
          <w:szCs w:val="20"/>
        </w:rPr>
        <w:t xml:space="preserve">uskutečněné na </w:t>
      </w:r>
      <w:r w:rsidR="00603801">
        <w:rPr>
          <w:rFonts w:cs="Arial"/>
          <w:szCs w:val="20"/>
        </w:rPr>
        <w:t xml:space="preserve">základě výzvy k plnění </w:t>
      </w:r>
      <w:r w:rsidR="00603801" w:rsidRPr="00603801">
        <w:rPr>
          <w:rFonts w:cs="Arial"/>
          <w:szCs w:val="20"/>
        </w:rPr>
        <w:t>a předá takovou fakturu při dodání zboží kupujícímu spolu s přís</w:t>
      </w:r>
      <w:r w:rsidR="00603801">
        <w:rPr>
          <w:rFonts w:cs="Arial"/>
          <w:szCs w:val="20"/>
        </w:rPr>
        <w:t xml:space="preserve">lušným </w:t>
      </w:r>
      <w:r w:rsidR="007D564C">
        <w:rPr>
          <w:rFonts w:cs="Arial"/>
          <w:szCs w:val="20"/>
        </w:rPr>
        <w:t xml:space="preserve">dodacím listem </w:t>
      </w:r>
      <w:r w:rsidR="00603801">
        <w:rPr>
          <w:rFonts w:cs="Arial"/>
          <w:szCs w:val="20"/>
        </w:rPr>
        <w:t xml:space="preserve">dle čl. IV. odst. </w:t>
      </w:r>
      <w:r w:rsidR="00421E64">
        <w:rPr>
          <w:rFonts w:cs="Arial"/>
          <w:szCs w:val="20"/>
        </w:rPr>
        <w:t>7</w:t>
      </w:r>
      <w:r w:rsidR="00421E64" w:rsidRPr="00603801">
        <w:rPr>
          <w:rFonts w:cs="Arial"/>
          <w:szCs w:val="20"/>
        </w:rPr>
        <w:t xml:space="preserve"> </w:t>
      </w:r>
      <w:r w:rsidR="00603801" w:rsidRPr="00603801">
        <w:rPr>
          <w:rFonts w:cs="Arial"/>
          <w:szCs w:val="20"/>
        </w:rPr>
        <w:t xml:space="preserve">této smlouvy, přičemž údaje na faktuře musí být v souladu s vydaným </w:t>
      </w:r>
      <w:r w:rsidR="00BF4AD8">
        <w:rPr>
          <w:rFonts w:cs="Arial"/>
          <w:szCs w:val="20"/>
        </w:rPr>
        <w:t>předávacím protokolem</w:t>
      </w:r>
      <w:r w:rsidR="00603801" w:rsidRPr="00603801">
        <w:rPr>
          <w:rFonts w:cs="Arial"/>
          <w:szCs w:val="20"/>
        </w:rPr>
        <w:t xml:space="preserve">. Splatnost ceny zboží dle příslušné faktury je dohodnuta na 60 kalendářních dnů od </w:t>
      </w:r>
      <w:r w:rsidR="00581F40">
        <w:rPr>
          <w:rFonts w:cs="Arial"/>
          <w:szCs w:val="20"/>
        </w:rPr>
        <w:t>doručení</w:t>
      </w:r>
      <w:r w:rsidR="00603801" w:rsidRPr="00603801">
        <w:rPr>
          <w:rFonts w:cs="Arial"/>
          <w:szCs w:val="20"/>
        </w:rPr>
        <w:t xml:space="preserve"> příslušné faktury kupujícímu. </w:t>
      </w:r>
      <w:r w:rsidR="00581F40">
        <w:rPr>
          <w:rFonts w:cs="Arial"/>
          <w:szCs w:val="20"/>
        </w:rPr>
        <w:t>Připadne-li poslední den splatnosti na jiný kalendářní den než na středu, je posledním dnem splatnosti středa nejblíže následující.</w:t>
      </w:r>
    </w:p>
    <w:p w14:paraId="3910CB43" w14:textId="6295B484" w:rsidR="00FC0BC2" w:rsidRPr="00E42861" w:rsidRDefault="004442A7" w:rsidP="00E42861">
      <w:pPr>
        <w:numPr>
          <w:ilvl w:val="0"/>
          <w:numId w:val="5"/>
        </w:numPr>
        <w:spacing w:after="120" w:line="280" w:lineRule="atLeast"/>
        <w:ind w:left="426" w:hanging="426"/>
        <w:jc w:val="both"/>
        <w:rPr>
          <w:rFonts w:cs="Arial"/>
          <w:szCs w:val="20"/>
        </w:rPr>
      </w:pPr>
      <w:r w:rsidRPr="00DA2C52">
        <w:rPr>
          <w:rFonts w:cs="Arial"/>
          <w:szCs w:val="20"/>
        </w:rPr>
        <w:t xml:space="preserve">Jednotlivé faktury musí obsahovat náležitosti daňového dokladu ve smyslu </w:t>
      </w:r>
      <w:r w:rsidR="00E43084">
        <w:rPr>
          <w:rFonts w:cs="Arial"/>
          <w:szCs w:val="20"/>
        </w:rPr>
        <w:t xml:space="preserve">§ 29 </w:t>
      </w:r>
      <w:r w:rsidRPr="00DA2C52">
        <w:rPr>
          <w:rFonts w:cs="Arial"/>
          <w:szCs w:val="20"/>
        </w:rPr>
        <w:t>zákona č. 235/2004 Sb., o dani z přidané hodnoty, ve znění pozdějších předpisů</w:t>
      </w:r>
      <w:r w:rsidR="005A382A">
        <w:rPr>
          <w:rFonts w:cs="Arial"/>
          <w:szCs w:val="20"/>
        </w:rPr>
        <w:t xml:space="preserve"> a </w:t>
      </w:r>
      <w:r w:rsidR="00E43084">
        <w:rPr>
          <w:rFonts w:cs="Arial"/>
          <w:szCs w:val="20"/>
        </w:rPr>
        <w:t xml:space="preserve">§ 11 </w:t>
      </w:r>
      <w:r w:rsidR="005A382A">
        <w:rPr>
          <w:rFonts w:cs="Arial"/>
          <w:szCs w:val="20"/>
        </w:rPr>
        <w:t>zákona č. 563/1991 Sb. o účetnictví, ve znění pozdějších předpisů</w:t>
      </w:r>
      <w:r w:rsidRPr="00DA2C52">
        <w:rPr>
          <w:rFonts w:cs="Arial"/>
          <w:szCs w:val="20"/>
        </w:rPr>
        <w:t>, číslo této smlouvy</w:t>
      </w:r>
      <w:r w:rsidR="005A382A">
        <w:rPr>
          <w:rFonts w:cs="Arial"/>
          <w:szCs w:val="20"/>
        </w:rPr>
        <w:t xml:space="preserve"> a výzvy k plnění a musí k nim být připojena kopie příslušné výzvy k plnění. </w:t>
      </w:r>
      <w:r w:rsidRPr="00DA2C52">
        <w:rPr>
          <w:rFonts w:cs="Arial"/>
          <w:szCs w:val="20"/>
        </w:rPr>
        <w:t xml:space="preserve">Jestliže faktura nebude mít odpovídající náležitosti, je </w:t>
      </w:r>
      <w:r>
        <w:rPr>
          <w:rFonts w:cs="Arial"/>
          <w:szCs w:val="20"/>
        </w:rPr>
        <w:t>kupující</w:t>
      </w:r>
      <w:r w:rsidRPr="00DA2C52">
        <w:rPr>
          <w:rFonts w:cs="Arial"/>
          <w:szCs w:val="20"/>
        </w:rPr>
        <w:t xml:space="preserve"> oprávněn zaslat fakturu zpět </w:t>
      </w:r>
      <w:r>
        <w:rPr>
          <w:rFonts w:cs="Arial"/>
          <w:szCs w:val="20"/>
        </w:rPr>
        <w:t>prodávajícímu</w:t>
      </w:r>
      <w:r w:rsidRPr="00DA2C52">
        <w:rPr>
          <w:rFonts w:cs="Arial"/>
          <w:szCs w:val="20"/>
        </w:rPr>
        <w:t xml:space="preserve"> k doplnění. V takovém případě </w:t>
      </w:r>
      <w:r>
        <w:rPr>
          <w:rFonts w:cs="Arial"/>
          <w:szCs w:val="20"/>
        </w:rPr>
        <w:t>kupující</w:t>
      </w:r>
      <w:r w:rsidRPr="00DA2C52">
        <w:rPr>
          <w:rFonts w:cs="Arial"/>
          <w:szCs w:val="20"/>
        </w:rPr>
        <w:t xml:space="preserve"> není v prodlení s úhradou </w:t>
      </w:r>
      <w:r>
        <w:rPr>
          <w:rFonts w:cs="Arial"/>
          <w:szCs w:val="20"/>
        </w:rPr>
        <w:t xml:space="preserve">dílčí ceny dle vrácené </w:t>
      </w:r>
      <w:r w:rsidRPr="00DA2C52">
        <w:rPr>
          <w:rFonts w:cs="Arial"/>
          <w:szCs w:val="20"/>
        </w:rPr>
        <w:t>faktury a lhůta k její úhradě počne běžet až dnem doručení opravené faktury</w:t>
      </w:r>
      <w:r>
        <w:rPr>
          <w:rFonts w:cs="Arial"/>
          <w:szCs w:val="20"/>
        </w:rPr>
        <w:t xml:space="preserve"> kupujícímu</w:t>
      </w:r>
      <w:r w:rsidRPr="00DA2C52">
        <w:rPr>
          <w:rFonts w:cs="Arial"/>
          <w:szCs w:val="20"/>
        </w:rPr>
        <w:t>.</w:t>
      </w:r>
    </w:p>
    <w:p w14:paraId="40039C14" w14:textId="77777777" w:rsidR="000B299A" w:rsidRPr="00264EAA" w:rsidRDefault="000B299A" w:rsidP="000B299A">
      <w:pPr>
        <w:numPr>
          <w:ilvl w:val="0"/>
          <w:numId w:val="5"/>
        </w:numPr>
        <w:spacing w:line="280" w:lineRule="atLeast"/>
        <w:ind w:left="426" w:hanging="426"/>
        <w:jc w:val="both"/>
        <w:rPr>
          <w:rFonts w:cs="Arial"/>
          <w:szCs w:val="20"/>
        </w:rPr>
      </w:pPr>
      <w:r w:rsidRPr="00264EAA">
        <w:rPr>
          <w:rFonts w:cs="Arial"/>
          <w:szCs w:val="20"/>
        </w:rPr>
        <w:t xml:space="preserve">Faktura v jednom vyhotovení bude odeslána na fakturační adresu </w:t>
      </w:r>
      <w:r>
        <w:rPr>
          <w:rFonts w:cs="Arial"/>
          <w:szCs w:val="20"/>
        </w:rPr>
        <w:t>EG.D, a.s.</w:t>
      </w:r>
      <w:r w:rsidRPr="00264EAA">
        <w:rPr>
          <w:rFonts w:cs="Arial"/>
          <w:szCs w:val="20"/>
        </w:rPr>
        <w:t xml:space="preserve"> Faktury, </w:t>
      </w:r>
      <w:proofErr w:type="spellStart"/>
      <w:r w:rsidRPr="00264EAA">
        <w:rPr>
          <w:rFonts w:cs="Arial"/>
          <w:szCs w:val="20"/>
        </w:rPr>
        <w:t>P.O.Box</w:t>
      </w:r>
      <w:proofErr w:type="spellEnd"/>
      <w:r w:rsidRPr="00264EAA">
        <w:rPr>
          <w:rFonts w:cs="Arial"/>
          <w:szCs w:val="20"/>
        </w:rPr>
        <w:t xml:space="preserve"> 13, Sazečská 9, 225 13 Praha, nebo e-mailovou adresu </w:t>
      </w:r>
      <w:hyperlink r:id="rId11" w:history="1">
        <w:r>
          <w:rPr>
            <w:rStyle w:val="Hypertextovodkaz"/>
          </w:rPr>
          <w:t>faktury@egd.cz</w:t>
        </w:r>
      </w:hyperlink>
      <w:r w:rsidRPr="00264EAA">
        <w:rPr>
          <w:rFonts w:cs="Arial"/>
          <w:szCs w:val="20"/>
        </w:rPr>
        <w:t>. V případě odeslání faktury na e-mailovou adresu </w:t>
      </w:r>
      <w:hyperlink r:id="rId12" w:history="1">
        <w:r>
          <w:rPr>
            <w:rStyle w:val="Hypertextovodkaz"/>
          </w:rPr>
          <w:t>faktury@egd.cz</w:t>
        </w:r>
      </w:hyperlink>
      <w:r w:rsidRPr="00264EAA">
        <w:rPr>
          <w:rFonts w:cs="Arial"/>
          <w:szCs w:val="20"/>
        </w:rPr>
        <w:t xml:space="preserve"> může </w:t>
      </w:r>
      <w:r>
        <w:rPr>
          <w:rFonts w:cs="Arial"/>
          <w:szCs w:val="20"/>
        </w:rPr>
        <w:t>e-</w:t>
      </w:r>
      <w:r w:rsidRPr="00264EAA">
        <w:rPr>
          <w:rFonts w:cs="Arial"/>
          <w:szCs w:val="20"/>
        </w:rPr>
        <w:t>mail obsahovat pouze jeden přiložený dokument ve formátu PDF, jehož součástí by měla být jedna faktura včetně příloh o velikosti maximálně 10 MB.</w:t>
      </w:r>
    </w:p>
    <w:p w14:paraId="5FFB99B4" w14:textId="18D4EE21" w:rsidR="00AB34F1" w:rsidRPr="00E42861" w:rsidRDefault="00513092" w:rsidP="00E42861">
      <w:pPr>
        <w:numPr>
          <w:ilvl w:val="0"/>
          <w:numId w:val="5"/>
        </w:numPr>
        <w:spacing w:after="120" w:line="280" w:lineRule="atLeast"/>
        <w:ind w:left="425" w:hanging="425"/>
        <w:jc w:val="both"/>
        <w:rPr>
          <w:rFonts w:cs="Arial"/>
          <w:szCs w:val="20"/>
        </w:rPr>
      </w:pPr>
      <w:r w:rsidRPr="002F137B">
        <w:rPr>
          <w:rFonts w:cs="Arial"/>
          <w:szCs w:val="20"/>
        </w:rPr>
        <w:t>Platby budou probíhat bezhotovostní formou na bankovní účet prodávajícího uvedený v záhlaví této smlouvy. Změnu bankovního spojení a čísla účtu prodávajícího je možno provést písemným sdělením prodávajícího prokazatelně doručeným kupujícímu nejpozději spolu s příslušnou fakturou. Sdělení musí být podepsáno osobou (osobami) oprávněnou k podpisu této smlouvy a musí z něj být patrné, jde-li o změnu trvalou, či týkající se pouze příslušné faktury. V případě nejasnosti se má za to, že se z</w:t>
      </w:r>
      <w:r w:rsidR="00062ED8" w:rsidRPr="002F137B">
        <w:rPr>
          <w:rFonts w:cs="Arial"/>
          <w:szCs w:val="20"/>
        </w:rPr>
        <w:t>měna týká jen příslušné faktury.</w:t>
      </w:r>
    </w:p>
    <w:p w14:paraId="5FFB99B5" w14:textId="585F1A7D" w:rsidR="001E1DF5" w:rsidRDefault="001900E6" w:rsidP="008A3C64">
      <w:pPr>
        <w:numPr>
          <w:ilvl w:val="0"/>
          <w:numId w:val="5"/>
        </w:numPr>
        <w:spacing w:line="280" w:lineRule="atLeast"/>
        <w:ind w:left="425" w:hanging="425"/>
        <w:jc w:val="both"/>
        <w:rPr>
          <w:rFonts w:cs="Arial"/>
          <w:szCs w:val="20"/>
        </w:rPr>
      </w:pPr>
      <w:r>
        <w:rPr>
          <w:rFonts w:cs="Arial"/>
          <w:szCs w:val="20"/>
        </w:rPr>
        <w:t>Dílčí c</w:t>
      </w:r>
      <w:r w:rsidRPr="00D71308">
        <w:rPr>
          <w:rFonts w:cs="Arial"/>
          <w:szCs w:val="20"/>
        </w:rPr>
        <w:t>ena uvedená v příslušné faktuře</w:t>
      </w:r>
      <w:r w:rsidR="001E1DF5" w:rsidRPr="00D71308">
        <w:rPr>
          <w:rFonts w:cs="Arial"/>
          <w:szCs w:val="20"/>
        </w:rPr>
        <w:t xml:space="preserve"> je uhrazena řádně a včas, je-li částka</w:t>
      </w:r>
      <w:r w:rsidR="00CD7085" w:rsidRPr="00D71308">
        <w:rPr>
          <w:rFonts w:cs="Arial"/>
          <w:szCs w:val="20"/>
        </w:rPr>
        <w:t xml:space="preserve"> dle faktury</w:t>
      </w:r>
      <w:r w:rsidR="001E1DF5" w:rsidRPr="00D71308">
        <w:rPr>
          <w:rFonts w:cs="Arial"/>
          <w:szCs w:val="20"/>
        </w:rPr>
        <w:t xml:space="preserve"> nejpozději v poslední den lhůty</w:t>
      </w:r>
      <w:r w:rsidRPr="00D71308">
        <w:rPr>
          <w:rFonts w:cs="Arial"/>
          <w:szCs w:val="20"/>
        </w:rPr>
        <w:t xml:space="preserve"> splatnosti</w:t>
      </w:r>
      <w:r w:rsidR="001E1DF5" w:rsidRPr="00D71308">
        <w:rPr>
          <w:rFonts w:cs="Arial"/>
          <w:szCs w:val="20"/>
        </w:rPr>
        <w:t xml:space="preserve"> </w:t>
      </w:r>
      <w:r w:rsidR="009E43F7" w:rsidRPr="00D71308">
        <w:rPr>
          <w:rFonts w:cs="Arial"/>
          <w:szCs w:val="20"/>
        </w:rPr>
        <w:t>odepsána z</w:t>
      </w:r>
      <w:r w:rsidRPr="00D71308">
        <w:rPr>
          <w:rFonts w:cs="Arial"/>
          <w:szCs w:val="20"/>
        </w:rPr>
        <w:t> </w:t>
      </w:r>
      <w:r w:rsidR="001E1DF5" w:rsidRPr="00D71308">
        <w:rPr>
          <w:rFonts w:cs="Arial"/>
          <w:szCs w:val="20"/>
        </w:rPr>
        <w:t>účt</w:t>
      </w:r>
      <w:r w:rsidR="009E43F7" w:rsidRPr="00D71308">
        <w:rPr>
          <w:rFonts w:cs="Arial"/>
          <w:szCs w:val="20"/>
        </w:rPr>
        <w:t>u</w:t>
      </w:r>
      <w:r w:rsidRPr="00D71308">
        <w:rPr>
          <w:rFonts w:cs="Arial"/>
          <w:szCs w:val="20"/>
        </w:rPr>
        <w:t xml:space="preserve"> kupujícího</w:t>
      </w:r>
      <w:r w:rsidR="00B11978" w:rsidRPr="00D71308">
        <w:rPr>
          <w:rFonts w:cs="Arial"/>
          <w:szCs w:val="20"/>
        </w:rPr>
        <w:t xml:space="preserve"> ve prospěch účtu </w:t>
      </w:r>
      <w:r w:rsidRPr="00D71308">
        <w:rPr>
          <w:rFonts w:cs="Arial"/>
          <w:szCs w:val="20"/>
        </w:rPr>
        <w:t>prodávajícího</w:t>
      </w:r>
      <w:r w:rsidR="001E1DF5" w:rsidRPr="00D71308">
        <w:rPr>
          <w:rFonts w:cs="Arial"/>
          <w:szCs w:val="20"/>
        </w:rPr>
        <w:t>.</w:t>
      </w:r>
    </w:p>
    <w:p w14:paraId="227EF166" w14:textId="48193D9C" w:rsidR="00302238" w:rsidRDefault="00302238" w:rsidP="00302238">
      <w:pPr>
        <w:numPr>
          <w:ilvl w:val="0"/>
          <w:numId w:val="5"/>
        </w:numPr>
        <w:spacing w:line="280" w:lineRule="atLeast"/>
        <w:ind w:left="425" w:hanging="425"/>
        <w:jc w:val="both"/>
        <w:rPr>
          <w:rFonts w:cs="Arial"/>
          <w:szCs w:val="20"/>
        </w:rPr>
      </w:pPr>
      <w:r w:rsidRPr="002E0E3C">
        <w:rPr>
          <w:rFonts w:cs="Arial"/>
          <w:szCs w:val="20"/>
        </w:rPr>
        <w:lastRenderedPageBreak/>
        <w:t xml:space="preserve">Prodávající je povinen zajistit řádné a včasné plnění finančních závazků svým poddodavatelům, kdy za řádné a včasné plnění se považuje plné uhrazení poddodavatelem vystavených a doručených faktur za plnění poskytnutá k plnění veřejné zakázky, a to vždy </w:t>
      </w:r>
      <w:r w:rsidRPr="005D5FE8">
        <w:rPr>
          <w:rFonts w:cs="Arial"/>
          <w:szCs w:val="20"/>
        </w:rPr>
        <w:t xml:space="preserve">do </w:t>
      </w:r>
      <w:r w:rsidR="005D5FE8" w:rsidRPr="005D5FE8">
        <w:rPr>
          <w:rFonts w:cs="Arial"/>
          <w:szCs w:val="20"/>
        </w:rPr>
        <w:t>10</w:t>
      </w:r>
      <w:r w:rsidRPr="005D5FE8">
        <w:rPr>
          <w:rFonts w:cs="Arial"/>
          <w:szCs w:val="20"/>
        </w:rPr>
        <w:t xml:space="preserve"> pracovních dnů</w:t>
      </w:r>
      <w:r w:rsidRPr="002E0E3C">
        <w:rPr>
          <w:rFonts w:cs="Arial"/>
          <w:szCs w:val="20"/>
        </w:rPr>
        <w:t xml:space="preserve"> od obdržení platby ze strany kupujícího za konkrétní plnění. Prodávající se zavazuje přenést totožnou povinnost do dalších úrovní dodavatelského řetězce a zavázat své poddodavatele k plnění a šíření této povinnosti též do nižších úrovní dodavatelského řetězce. Kupující je oprávněn požadovat předložení smlouvy uzavřené mezi prodávajícím a jeho poddodavatelem k nahlédnutí.</w:t>
      </w:r>
    </w:p>
    <w:p w14:paraId="3F1F9AE1" w14:textId="4BED0C7C" w:rsidR="00993EFB" w:rsidRPr="008439F8" w:rsidRDefault="00993EFB" w:rsidP="008439F8">
      <w:pPr>
        <w:numPr>
          <w:ilvl w:val="0"/>
          <w:numId w:val="5"/>
        </w:numPr>
        <w:spacing w:line="280" w:lineRule="atLeast"/>
        <w:ind w:left="425" w:hanging="425"/>
        <w:jc w:val="both"/>
        <w:rPr>
          <w:rFonts w:cs="Arial"/>
          <w:szCs w:val="20"/>
        </w:rPr>
      </w:pPr>
      <w:r w:rsidRPr="008439F8">
        <w:rPr>
          <w:rFonts w:cs="Arial"/>
          <w:szCs w:val="20"/>
        </w:rPr>
        <w:t>Jednotkové ceny uvedené v příloze 1 této smlouvy jsou platné a neměnné nejméně 12 měsíců od okamžiku podpisu této smlouvy oběma smluvními stranami . Pokud průměrná míra inflace za posledních 12 měsíců bude vyšší než 2,00 % je prodávající oprávněn požádat o zvýšení jednotkové ceny uvedené v příloze1 této smlouvy o tuto průměrnou míru inflace. Nově vypočtená cena bude v platnosti nejméně následujících 12 měsíců.  Obdobně může být cena upravena i v následujícím období nejdříve vždy po uplynutí 12 měsíců platnosti jednotkové ceny. Ve výše uvedeném postupu bude vycházeno vždy z oficiálního sdělení „Míry inflace vyjádřené přírůstkem průměrného ročního indexu spotřebitelských cen" na oficiálních stránkách Českého statistického úřadu (</w:t>
      </w:r>
      <w:hyperlink r:id="rId13" w:history="1">
        <w:r w:rsidRPr="008439F8">
          <w:rPr>
            <w:rFonts w:cs="Arial"/>
            <w:szCs w:val="20"/>
          </w:rPr>
          <w:t>http://www.czso.cz/csu/redakce.nsf/i/mira</w:t>
        </w:r>
      </w:hyperlink>
      <w:r w:rsidRPr="008439F8">
        <w:rPr>
          <w:rFonts w:cs="Arial"/>
          <w:szCs w:val="20"/>
        </w:rPr>
        <w:t xml:space="preserve"> inflace). Kupující je oprávněn přezkoumat požadavek na úpravu ceny, avšak v případě, že se tento požadavek ukáže jako oprávněný, je povinen ho akceptovat, a to do 15 pracovních dnů od obdržení požadavku na úpravu ceny. Požadavek na úpravu základní jednotkové ceny lze pro následující období zaslat nejpozději do 15. kalendářního dne v měsíci. </w:t>
      </w:r>
      <w:r w:rsidR="00825AA8" w:rsidRPr="00796317">
        <w:t>Nová jednotková cena pak bude platná a účinná k prvnímu dni měsíce následujícího po měsíci ve kterém byl požadavek akceptován</w:t>
      </w:r>
      <w:r w:rsidR="00EF60A6">
        <w:rPr>
          <w:rFonts w:cs="Arial"/>
          <w:szCs w:val="20"/>
        </w:rPr>
        <w:t>.</w:t>
      </w:r>
      <w:r w:rsidR="007A4132">
        <w:rPr>
          <w:rFonts w:cs="Arial"/>
          <w:szCs w:val="20"/>
        </w:rPr>
        <w:t xml:space="preserve"> </w:t>
      </w:r>
      <w:r w:rsidR="007A4132">
        <w:t>Úprava ceny musí být prodávajícím kupujícímu písemně oznámena.</w:t>
      </w:r>
    </w:p>
    <w:p w14:paraId="5FFB99B6" w14:textId="77777777" w:rsidR="0049755D" w:rsidRPr="00D71308" w:rsidRDefault="0049755D" w:rsidP="00060B31">
      <w:pPr>
        <w:pStyle w:val="Zkladntext"/>
        <w:spacing w:line="280" w:lineRule="atLeast"/>
        <w:jc w:val="both"/>
        <w:rPr>
          <w:rFonts w:ascii="Arial" w:hAnsi="Arial" w:cs="Arial"/>
          <w:color w:val="auto"/>
          <w:sz w:val="20"/>
        </w:rPr>
      </w:pPr>
    </w:p>
    <w:p w14:paraId="5FFB99B8" w14:textId="77777777" w:rsidR="00327D7B" w:rsidRPr="00D71308" w:rsidRDefault="00327D7B" w:rsidP="00060B31">
      <w:pPr>
        <w:spacing w:line="280" w:lineRule="atLeast"/>
        <w:jc w:val="center"/>
        <w:rPr>
          <w:rFonts w:cs="Arial"/>
          <w:b/>
          <w:szCs w:val="20"/>
        </w:rPr>
      </w:pPr>
      <w:r w:rsidRPr="00D71308">
        <w:rPr>
          <w:rFonts w:cs="Arial"/>
          <w:b/>
          <w:szCs w:val="20"/>
        </w:rPr>
        <w:t>IV.</w:t>
      </w:r>
    </w:p>
    <w:p w14:paraId="52E6D2F9" w14:textId="77777777" w:rsidR="00BB624F" w:rsidRPr="00D71308" w:rsidRDefault="00BB624F" w:rsidP="00BB624F">
      <w:pPr>
        <w:spacing w:line="280" w:lineRule="atLeast"/>
        <w:jc w:val="center"/>
        <w:rPr>
          <w:rFonts w:cs="Arial"/>
          <w:b/>
          <w:szCs w:val="20"/>
        </w:rPr>
      </w:pPr>
      <w:r w:rsidRPr="00D71308">
        <w:rPr>
          <w:rFonts w:cs="Arial"/>
          <w:b/>
          <w:szCs w:val="20"/>
        </w:rPr>
        <w:t>Způsob realizace jednotlivých dílčích dodávek (plnění)</w:t>
      </w:r>
    </w:p>
    <w:p w14:paraId="5FFB99BA" w14:textId="77777777" w:rsidR="00327D7B" w:rsidRPr="00D71308" w:rsidRDefault="00327D7B" w:rsidP="00060B31">
      <w:pPr>
        <w:spacing w:line="280" w:lineRule="atLeast"/>
        <w:jc w:val="center"/>
        <w:rPr>
          <w:rFonts w:cs="Arial"/>
          <w:b/>
          <w:szCs w:val="20"/>
        </w:rPr>
      </w:pPr>
    </w:p>
    <w:p w14:paraId="6EA0F120" w14:textId="1075BC77" w:rsidR="00FF643A" w:rsidRPr="001A7769" w:rsidRDefault="001900E6" w:rsidP="00E42861">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bookmarkStart w:id="6" w:name="_Ref264908281"/>
      <w:r w:rsidRPr="001A7769">
        <w:rPr>
          <w:rFonts w:ascii="Arial" w:hAnsi="Arial" w:cs="Arial"/>
          <w:sz w:val="20"/>
          <w:szCs w:val="20"/>
          <w:lang w:eastAsia="en-US"/>
        </w:rPr>
        <w:t>Kupující</w:t>
      </w:r>
      <w:r w:rsidR="00327D7B" w:rsidRPr="001A7769">
        <w:rPr>
          <w:rFonts w:ascii="Arial" w:hAnsi="Arial" w:cs="Arial"/>
          <w:sz w:val="20"/>
          <w:szCs w:val="20"/>
          <w:lang w:eastAsia="en-US"/>
        </w:rPr>
        <w:t xml:space="preserve"> má právo kdykoli po dobu </w:t>
      </w:r>
      <w:r w:rsidRPr="001A7769">
        <w:rPr>
          <w:rFonts w:ascii="Arial" w:hAnsi="Arial" w:cs="Arial"/>
          <w:sz w:val="20"/>
          <w:szCs w:val="20"/>
          <w:lang w:eastAsia="en-US"/>
        </w:rPr>
        <w:t>trvání</w:t>
      </w:r>
      <w:r w:rsidR="00327D7B" w:rsidRPr="001A7769">
        <w:rPr>
          <w:rFonts w:ascii="Arial" w:hAnsi="Arial" w:cs="Arial"/>
          <w:sz w:val="20"/>
          <w:szCs w:val="20"/>
          <w:lang w:eastAsia="en-US"/>
        </w:rPr>
        <w:t xml:space="preserve"> této smlouvy zaslat </w:t>
      </w:r>
      <w:r w:rsidRPr="001A7769">
        <w:rPr>
          <w:rFonts w:ascii="Arial" w:hAnsi="Arial" w:cs="Arial"/>
          <w:sz w:val="20"/>
          <w:szCs w:val="20"/>
          <w:lang w:eastAsia="en-US"/>
        </w:rPr>
        <w:t>prodávajícímu</w:t>
      </w:r>
      <w:r w:rsidR="00327D7B" w:rsidRPr="001A7769">
        <w:rPr>
          <w:rFonts w:ascii="Arial" w:hAnsi="Arial" w:cs="Arial"/>
          <w:sz w:val="20"/>
          <w:szCs w:val="20"/>
          <w:lang w:eastAsia="en-US"/>
        </w:rPr>
        <w:t xml:space="preserve"> </w:t>
      </w:r>
      <w:r w:rsidR="00997B3C" w:rsidRPr="001A7769">
        <w:rPr>
          <w:rFonts w:ascii="Arial" w:hAnsi="Arial" w:cs="Arial"/>
          <w:sz w:val="20"/>
          <w:szCs w:val="20"/>
          <w:lang w:eastAsia="en-US"/>
        </w:rPr>
        <w:t>výzvu k</w:t>
      </w:r>
      <w:r w:rsidR="00F819D4" w:rsidRPr="001A7769">
        <w:rPr>
          <w:rFonts w:ascii="Arial" w:hAnsi="Arial" w:cs="Arial"/>
          <w:sz w:val="20"/>
          <w:szCs w:val="20"/>
          <w:lang w:eastAsia="en-US"/>
        </w:rPr>
        <w:t> </w:t>
      </w:r>
      <w:r w:rsidR="00997B3C" w:rsidRPr="001A7769">
        <w:rPr>
          <w:rFonts w:ascii="Arial" w:hAnsi="Arial" w:cs="Arial"/>
          <w:sz w:val="20"/>
          <w:szCs w:val="20"/>
          <w:lang w:eastAsia="en-US"/>
        </w:rPr>
        <w:t>plnění</w:t>
      </w:r>
      <w:r w:rsidRPr="001A7769">
        <w:rPr>
          <w:rFonts w:ascii="Arial" w:hAnsi="Arial" w:cs="Arial"/>
          <w:sz w:val="20"/>
          <w:szCs w:val="20"/>
          <w:lang w:eastAsia="en-US"/>
        </w:rPr>
        <w:t xml:space="preserve"> učiněnou písemně nebo e</w:t>
      </w:r>
      <w:r w:rsidR="001E2E00" w:rsidRPr="001A7769">
        <w:rPr>
          <w:rFonts w:ascii="Arial" w:hAnsi="Arial" w:cs="Arial"/>
          <w:sz w:val="20"/>
          <w:szCs w:val="20"/>
          <w:lang w:eastAsia="en-US"/>
        </w:rPr>
        <w:t>-</w:t>
      </w:r>
      <w:r w:rsidRPr="001A7769">
        <w:rPr>
          <w:rFonts w:ascii="Arial" w:hAnsi="Arial" w:cs="Arial"/>
          <w:sz w:val="20"/>
          <w:szCs w:val="20"/>
          <w:lang w:eastAsia="en-US"/>
        </w:rPr>
        <w:t>mailem a zaslanou prodávajícímu prostřednictvím kontaktních osob a údajů uvedených v této smlouvě</w:t>
      </w:r>
      <w:bookmarkEnd w:id="6"/>
      <w:r w:rsidR="00A15F97" w:rsidRPr="001A7769">
        <w:rPr>
          <w:rFonts w:ascii="Arial" w:hAnsi="Arial" w:cs="Arial"/>
          <w:sz w:val="20"/>
          <w:szCs w:val="20"/>
          <w:lang w:eastAsia="en-US"/>
        </w:rPr>
        <w:t>.</w:t>
      </w:r>
    </w:p>
    <w:p w14:paraId="13E3981C" w14:textId="2649708E" w:rsidR="00FC4934" w:rsidRPr="001A7769" w:rsidRDefault="00FF643A" w:rsidP="00FC4934">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1A7769">
        <w:rPr>
          <w:rFonts w:ascii="Arial" w:hAnsi="Arial" w:cs="Arial"/>
          <w:sz w:val="20"/>
          <w:szCs w:val="20"/>
          <w:lang w:eastAsia="en-US"/>
        </w:rPr>
        <w:t xml:space="preserve">Výzvu k plnění lze učinit i na základě telefonické objednávky oprávněné osoby </w:t>
      </w:r>
      <w:r w:rsidR="000A3845" w:rsidRPr="001A7769">
        <w:rPr>
          <w:rFonts w:ascii="Arial" w:hAnsi="Arial" w:cs="Arial"/>
          <w:sz w:val="20"/>
          <w:szCs w:val="20"/>
          <w:lang w:eastAsia="en-US"/>
        </w:rPr>
        <w:t>kupujícího</w:t>
      </w:r>
      <w:r w:rsidRPr="001A7769">
        <w:rPr>
          <w:rFonts w:ascii="Arial" w:hAnsi="Arial" w:cs="Arial"/>
          <w:sz w:val="20"/>
          <w:szCs w:val="20"/>
          <w:lang w:eastAsia="en-US"/>
        </w:rPr>
        <w:t xml:space="preserve"> s tím, že písemná výzva bude ze strany </w:t>
      </w:r>
      <w:r w:rsidR="000A3845" w:rsidRPr="001A7769">
        <w:rPr>
          <w:rFonts w:ascii="Arial" w:hAnsi="Arial" w:cs="Arial"/>
          <w:sz w:val="20"/>
          <w:szCs w:val="20"/>
          <w:lang w:eastAsia="en-US"/>
        </w:rPr>
        <w:t>k</w:t>
      </w:r>
      <w:r w:rsidRPr="001A7769">
        <w:rPr>
          <w:rFonts w:ascii="Arial" w:hAnsi="Arial" w:cs="Arial"/>
          <w:sz w:val="20"/>
          <w:szCs w:val="20"/>
          <w:lang w:eastAsia="en-US"/>
        </w:rPr>
        <w:t>upujícího vystavena následně.</w:t>
      </w:r>
      <w:r w:rsidR="00FC4934" w:rsidRPr="001A7769">
        <w:rPr>
          <w:rFonts w:ascii="Arial" w:hAnsi="Arial" w:cs="Arial"/>
          <w:sz w:val="20"/>
          <w:szCs w:val="20"/>
          <w:lang w:eastAsia="en-US"/>
        </w:rPr>
        <w:t xml:space="preserve"> Také ji lze učinit i v provozovnách prodávajícího, je-li o ní pořízen zápis a oboustranně potvrzen podpisy oprávněných osob smluvních stran.</w:t>
      </w:r>
    </w:p>
    <w:p w14:paraId="77A0AB7E" w14:textId="5E272938" w:rsidR="00BC5E4C" w:rsidRDefault="001900E6" w:rsidP="00635B6F">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1A7769">
        <w:rPr>
          <w:rFonts w:ascii="Arial" w:hAnsi="Arial" w:cs="Arial"/>
          <w:sz w:val="20"/>
          <w:szCs w:val="20"/>
          <w:lang w:eastAsia="en-US"/>
        </w:rPr>
        <w:t>V</w:t>
      </w:r>
      <w:r w:rsidR="00997B3C" w:rsidRPr="001A7769">
        <w:rPr>
          <w:rFonts w:ascii="Arial" w:hAnsi="Arial" w:cs="Arial"/>
          <w:sz w:val="20"/>
          <w:szCs w:val="20"/>
          <w:lang w:eastAsia="en-US"/>
        </w:rPr>
        <w:t>e</w:t>
      </w:r>
      <w:r w:rsidRPr="001A7769">
        <w:rPr>
          <w:rFonts w:ascii="Arial" w:hAnsi="Arial" w:cs="Arial"/>
          <w:sz w:val="20"/>
          <w:szCs w:val="20"/>
          <w:lang w:eastAsia="en-US"/>
        </w:rPr>
        <w:t> </w:t>
      </w:r>
      <w:bookmarkStart w:id="7" w:name="_Ref264907869"/>
      <w:r w:rsidR="00BB624F" w:rsidRPr="001A7769">
        <w:rPr>
          <w:rFonts w:ascii="Arial" w:hAnsi="Arial" w:cs="Arial"/>
          <w:sz w:val="20"/>
          <w:szCs w:val="20"/>
          <w:lang w:eastAsia="en-US"/>
        </w:rPr>
        <w:t>výzvě k plnění uvede kupující druh a množství zboží, jehož dodávku v konkrétním případě požaduje, a to v členění v souladu s</w:t>
      </w:r>
      <w:r w:rsidR="005A382A" w:rsidRPr="001A7769">
        <w:rPr>
          <w:rFonts w:ascii="Arial" w:hAnsi="Arial" w:cs="Arial"/>
          <w:sz w:val="20"/>
          <w:szCs w:val="20"/>
          <w:lang w:eastAsia="en-US"/>
        </w:rPr>
        <w:t> </w:t>
      </w:r>
      <w:r w:rsidR="005A382A" w:rsidRPr="001A7769">
        <w:rPr>
          <w:rFonts w:ascii="Arial" w:hAnsi="Arial" w:cs="Arial"/>
          <w:sz w:val="20"/>
          <w:szCs w:val="20"/>
          <w:u w:val="single"/>
          <w:lang w:eastAsia="en-US"/>
        </w:rPr>
        <w:t>přílohou 1</w:t>
      </w:r>
      <w:r w:rsidR="00BB624F" w:rsidRPr="001A7769">
        <w:rPr>
          <w:rFonts w:ascii="Arial" w:hAnsi="Arial" w:cs="Arial"/>
          <w:sz w:val="20"/>
          <w:szCs w:val="20"/>
          <w:lang w:eastAsia="en-US"/>
        </w:rPr>
        <w:t xml:space="preserve"> této smlouvy, jakož i místo plnění.</w:t>
      </w:r>
    </w:p>
    <w:p w14:paraId="1F652EB9" w14:textId="40B73A9A" w:rsidR="000922F2" w:rsidRPr="000922F2" w:rsidRDefault="004D650B" w:rsidP="000922F2">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391D8A">
        <w:rPr>
          <w:rFonts w:ascii="Arial" w:hAnsi="Arial" w:cs="Arial"/>
          <w:sz w:val="20"/>
          <w:szCs w:val="20"/>
          <w:lang w:eastAsia="en-US"/>
        </w:rPr>
        <w:t>Kupující bude odesílat výzvy k plnění tak, aby byl v rámci každého kalendářního roku zachován poměr plnění realizovaných na základě této smlouvy 70 : 30 mezi jednotlivými prodávajícími,</w:t>
      </w:r>
      <w:r w:rsidR="000922F2" w:rsidRPr="000922F2">
        <w:rPr>
          <w:rFonts w:ascii="Arial" w:hAnsi="Arial" w:cs="Arial"/>
          <w:sz w:val="20"/>
          <w:szCs w:val="20"/>
          <w:lang w:eastAsia="en-US"/>
        </w:rPr>
        <w:t xml:space="preserve"> a to v rámci </w:t>
      </w:r>
      <w:r w:rsidR="00681B7B">
        <w:rPr>
          <w:rFonts w:ascii="Arial" w:hAnsi="Arial" w:cs="Arial"/>
          <w:sz w:val="20"/>
          <w:szCs w:val="20"/>
          <w:lang w:eastAsia="en-US"/>
        </w:rPr>
        <w:t>objemu elektroměrů</w:t>
      </w:r>
      <w:r w:rsidR="000922F2" w:rsidRPr="000922F2">
        <w:rPr>
          <w:rFonts w:ascii="Arial" w:hAnsi="Arial" w:cs="Arial"/>
          <w:sz w:val="20"/>
          <w:szCs w:val="20"/>
          <w:lang w:eastAsia="en-US"/>
        </w:rPr>
        <w:t xml:space="preserve"> dle přílohy 1 této smlouvy. </w:t>
      </w:r>
      <w:r w:rsidR="0082362C" w:rsidRPr="00391D8A">
        <w:rPr>
          <w:rFonts w:ascii="Arial" w:hAnsi="Arial" w:cs="Arial"/>
          <w:sz w:val="20"/>
          <w:szCs w:val="20"/>
          <w:lang w:eastAsia="en-US"/>
        </w:rPr>
        <w:t xml:space="preserve">Výzvy k plnění budou tedy zasílány průběžně tak, aby prodávající č. 1 dodal 70 % </w:t>
      </w:r>
      <w:r w:rsidR="000922F2" w:rsidRPr="00587CD3">
        <w:rPr>
          <w:rFonts w:ascii="Arial" w:hAnsi="Arial" w:cs="Arial"/>
          <w:sz w:val="20"/>
          <w:szCs w:val="20"/>
          <w:lang w:eastAsia="en-US"/>
        </w:rPr>
        <w:t xml:space="preserve"> celkového objemu </w:t>
      </w:r>
      <w:r w:rsidR="00D737D1" w:rsidRPr="00587CD3">
        <w:rPr>
          <w:rFonts w:ascii="Arial" w:hAnsi="Arial" w:cs="Arial"/>
          <w:sz w:val="20"/>
          <w:szCs w:val="20"/>
          <w:lang w:eastAsia="en-US"/>
        </w:rPr>
        <w:t>elektroměrů</w:t>
      </w:r>
      <w:r w:rsidR="000922F2" w:rsidRPr="00587CD3">
        <w:rPr>
          <w:rFonts w:ascii="Arial" w:hAnsi="Arial" w:cs="Arial"/>
          <w:sz w:val="20"/>
          <w:szCs w:val="20"/>
          <w:lang w:eastAsia="en-US"/>
        </w:rPr>
        <w:t>, který bude na základě této smlouvy poptán během jednoho kalendářního roku</w:t>
      </w:r>
      <w:r w:rsidR="008E60E3">
        <w:rPr>
          <w:rFonts w:ascii="Arial" w:hAnsi="Arial" w:cs="Arial"/>
          <w:sz w:val="20"/>
          <w:szCs w:val="20"/>
          <w:lang w:eastAsia="en-US"/>
        </w:rPr>
        <w:t xml:space="preserve"> a</w:t>
      </w:r>
      <w:r w:rsidR="00D737D1" w:rsidRPr="00587CD3">
        <w:rPr>
          <w:rFonts w:ascii="Arial" w:hAnsi="Arial" w:cs="Arial"/>
          <w:sz w:val="20"/>
          <w:szCs w:val="20"/>
          <w:lang w:eastAsia="en-US"/>
        </w:rPr>
        <w:t xml:space="preserve"> </w:t>
      </w:r>
      <w:r w:rsidR="000922F2" w:rsidRPr="00587CD3">
        <w:rPr>
          <w:rFonts w:ascii="Arial" w:hAnsi="Arial" w:cs="Arial"/>
          <w:sz w:val="20"/>
          <w:szCs w:val="20"/>
          <w:lang w:eastAsia="en-US"/>
        </w:rPr>
        <w:t xml:space="preserve">aby prodávající č. 2 dodal 30 % celkového objemu </w:t>
      </w:r>
      <w:r w:rsidR="00D737D1" w:rsidRPr="00587CD3">
        <w:rPr>
          <w:rFonts w:ascii="Arial" w:hAnsi="Arial" w:cs="Arial"/>
          <w:sz w:val="20"/>
          <w:szCs w:val="20"/>
          <w:lang w:eastAsia="en-US"/>
        </w:rPr>
        <w:t>elektroměrů</w:t>
      </w:r>
      <w:r w:rsidR="000922F2" w:rsidRPr="00587CD3">
        <w:rPr>
          <w:rFonts w:ascii="Arial" w:hAnsi="Arial" w:cs="Arial"/>
          <w:sz w:val="20"/>
          <w:szCs w:val="20"/>
          <w:lang w:eastAsia="en-US"/>
        </w:rPr>
        <w:t xml:space="preserve">, který bude na základě této smlouvy poptán během jednoho kalendářního roku. Počet kusů </w:t>
      </w:r>
      <w:r w:rsidR="00D737D1" w:rsidRPr="00587CD3">
        <w:rPr>
          <w:rFonts w:ascii="Arial" w:hAnsi="Arial" w:cs="Arial"/>
          <w:sz w:val="20"/>
          <w:szCs w:val="20"/>
          <w:lang w:eastAsia="en-US"/>
        </w:rPr>
        <w:t xml:space="preserve">elektroměrů </w:t>
      </w:r>
      <w:r w:rsidR="000922F2" w:rsidRPr="00587CD3">
        <w:rPr>
          <w:rFonts w:ascii="Arial" w:hAnsi="Arial" w:cs="Arial"/>
          <w:sz w:val="20"/>
          <w:szCs w:val="20"/>
          <w:lang w:eastAsia="en-US"/>
        </w:rPr>
        <w:t xml:space="preserve">odpovídající </w:t>
      </w:r>
      <w:r w:rsidR="00391D8A" w:rsidRPr="00391D8A">
        <w:rPr>
          <w:rFonts w:ascii="Arial" w:hAnsi="Arial" w:cs="Arial"/>
          <w:sz w:val="20"/>
          <w:szCs w:val="20"/>
          <w:lang w:eastAsia="en-US"/>
        </w:rPr>
        <w:t>70 % a 30 %</w:t>
      </w:r>
      <w:r w:rsidR="00D737D1" w:rsidRPr="00587CD3">
        <w:rPr>
          <w:rFonts w:ascii="Arial" w:hAnsi="Arial" w:cs="Arial"/>
          <w:sz w:val="20"/>
          <w:szCs w:val="20"/>
          <w:lang w:eastAsia="en-US"/>
        </w:rPr>
        <w:t xml:space="preserve"> </w:t>
      </w:r>
      <w:r w:rsidR="000922F2" w:rsidRPr="00587CD3">
        <w:rPr>
          <w:rFonts w:ascii="Arial" w:hAnsi="Arial" w:cs="Arial"/>
          <w:sz w:val="20"/>
          <w:szCs w:val="20"/>
          <w:lang w:eastAsia="en-US"/>
        </w:rPr>
        <w:t xml:space="preserve">ročního poptaného objemu </w:t>
      </w:r>
      <w:r w:rsidR="00D737D1" w:rsidRPr="00587CD3">
        <w:rPr>
          <w:rFonts w:ascii="Arial" w:hAnsi="Arial" w:cs="Arial"/>
          <w:sz w:val="20"/>
          <w:szCs w:val="20"/>
          <w:lang w:eastAsia="en-US"/>
        </w:rPr>
        <w:t>elekt</w:t>
      </w:r>
      <w:r w:rsidR="00681B7B" w:rsidRPr="00587CD3">
        <w:rPr>
          <w:rFonts w:ascii="Arial" w:hAnsi="Arial" w:cs="Arial"/>
          <w:sz w:val="20"/>
          <w:szCs w:val="20"/>
          <w:lang w:eastAsia="en-US"/>
        </w:rPr>
        <w:t>r</w:t>
      </w:r>
      <w:r w:rsidR="00D737D1" w:rsidRPr="00587CD3">
        <w:rPr>
          <w:rFonts w:ascii="Arial" w:hAnsi="Arial" w:cs="Arial"/>
          <w:sz w:val="20"/>
          <w:szCs w:val="20"/>
          <w:lang w:eastAsia="en-US"/>
        </w:rPr>
        <w:t>oměrů</w:t>
      </w:r>
      <w:r w:rsidR="000922F2" w:rsidRPr="00587CD3">
        <w:rPr>
          <w:rFonts w:ascii="Arial" w:hAnsi="Arial" w:cs="Arial"/>
          <w:sz w:val="20"/>
          <w:szCs w:val="20"/>
          <w:lang w:eastAsia="en-US"/>
        </w:rPr>
        <w:t xml:space="preserve"> bude zaokrouhlen vždy na celé číslo směrem dolů. Kupující si vyhrazuje odchýlit se od přislíbeného zadávaného procentního objemu jednotlivým prodávajícím maximálně o 5 % smě</w:t>
      </w:r>
      <w:r w:rsidR="000922F2" w:rsidRPr="000922F2">
        <w:rPr>
          <w:rFonts w:ascii="Arial" w:hAnsi="Arial" w:cs="Arial"/>
          <w:sz w:val="20"/>
          <w:szCs w:val="20"/>
          <w:lang w:eastAsia="en-US"/>
        </w:rPr>
        <w:t>rem nahoru i dolů. Příloha 1 této smlouvy je odlišná pro každého prodávajícího a obsahuje počet kusů plnění, který prodávající předpokládá zadat danému prodávajícímu po dobu trvání této smlouvy.</w:t>
      </w:r>
    </w:p>
    <w:p w14:paraId="0D7B46EC" w14:textId="0274B31D" w:rsidR="0045575B" w:rsidRDefault="00D103C7" w:rsidP="0045575B">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1A7769">
        <w:rPr>
          <w:rFonts w:ascii="Arial" w:hAnsi="Arial" w:cs="Arial"/>
          <w:sz w:val="20"/>
          <w:szCs w:val="20"/>
          <w:lang w:eastAsia="en-US"/>
        </w:rPr>
        <w:lastRenderedPageBreak/>
        <w:t xml:space="preserve">Prodávající je povinen </w:t>
      </w:r>
      <w:r w:rsidR="0032127F" w:rsidRPr="001A7769">
        <w:rPr>
          <w:rFonts w:ascii="Arial" w:hAnsi="Arial" w:cs="Arial"/>
          <w:sz w:val="20"/>
          <w:szCs w:val="20"/>
          <w:lang w:eastAsia="en-US"/>
        </w:rPr>
        <w:t xml:space="preserve">písemně nebo e-mailem oznámit </w:t>
      </w:r>
      <w:r w:rsidRPr="001A7769">
        <w:rPr>
          <w:rFonts w:ascii="Arial" w:hAnsi="Arial" w:cs="Arial"/>
          <w:sz w:val="20"/>
          <w:szCs w:val="20"/>
          <w:lang w:eastAsia="en-US"/>
        </w:rPr>
        <w:t>neprodleně, nejpozději však do 3 pracovních dnů</w:t>
      </w:r>
      <w:r w:rsidR="00F51AE1" w:rsidRPr="001A7769">
        <w:rPr>
          <w:rFonts w:ascii="Arial" w:hAnsi="Arial" w:cs="Arial"/>
          <w:sz w:val="20"/>
          <w:szCs w:val="20"/>
          <w:lang w:eastAsia="en-US"/>
        </w:rPr>
        <w:t>,</w:t>
      </w:r>
      <w:r w:rsidRPr="001A7769">
        <w:rPr>
          <w:rFonts w:ascii="Arial" w:hAnsi="Arial" w:cs="Arial"/>
          <w:sz w:val="20"/>
          <w:szCs w:val="20"/>
          <w:lang w:eastAsia="en-US"/>
        </w:rPr>
        <w:t xml:space="preserve"> </w:t>
      </w:r>
      <w:r w:rsidR="0032127F" w:rsidRPr="001A7769">
        <w:rPr>
          <w:rFonts w:ascii="Arial" w:hAnsi="Arial" w:cs="Arial"/>
          <w:sz w:val="20"/>
          <w:szCs w:val="20"/>
          <w:lang w:eastAsia="en-US"/>
        </w:rPr>
        <w:t xml:space="preserve">kupujícímu </w:t>
      </w:r>
      <w:r w:rsidR="00F51AE1" w:rsidRPr="001A7769">
        <w:rPr>
          <w:rFonts w:ascii="Arial" w:hAnsi="Arial" w:cs="Arial"/>
          <w:sz w:val="20"/>
          <w:szCs w:val="20"/>
          <w:lang w:eastAsia="en-US"/>
        </w:rPr>
        <w:t>doručení výzvy k</w:t>
      </w:r>
      <w:r w:rsidR="0032127F" w:rsidRPr="001A7769">
        <w:rPr>
          <w:rFonts w:ascii="Arial" w:hAnsi="Arial" w:cs="Arial"/>
          <w:sz w:val="20"/>
          <w:szCs w:val="20"/>
          <w:lang w:eastAsia="en-US"/>
        </w:rPr>
        <w:t> plnění.</w:t>
      </w:r>
      <w:r w:rsidR="00F51AE1" w:rsidRPr="001A7769">
        <w:rPr>
          <w:rFonts w:ascii="Arial" w:hAnsi="Arial" w:cs="Arial"/>
          <w:sz w:val="20"/>
          <w:szCs w:val="20"/>
          <w:lang w:eastAsia="en-US"/>
        </w:rPr>
        <w:t xml:space="preserve"> </w:t>
      </w:r>
      <w:r w:rsidR="00A15F97" w:rsidRPr="001A7769">
        <w:rPr>
          <w:rFonts w:ascii="Arial" w:hAnsi="Arial" w:cs="Arial"/>
          <w:sz w:val="20"/>
          <w:szCs w:val="20"/>
          <w:lang w:eastAsia="en-US"/>
        </w:rPr>
        <w:t>Pro vyloučení všech pochybností oznámení či neoznámení o doručení výzvy k plnění prodávajícímu dle předchozí věty se nedotýká povinnosti prodáva</w:t>
      </w:r>
      <w:r w:rsidR="00F51AE1" w:rsidRPr="001A7769">
        <w:rPr>
          <w:rFonts w:ascii="Arial" w:hAnsi="Arial" w:cs="Arial"/>
          <w:sz w:val="20"/>
          <w:szCs w:val="20"/>
          <w:lang w:eastAsia="en-US"/>
        </w:rPr>
        <w:t>jícího plnit dle čl. II. odst. 3</w:t>
      </w:r>
      <w:r w:rsidR="00A15F97" w:rsidRPr="001A7769">
        <w:rPr>
          <w:rFonts w:ascii="Arial" w:hAnsi="Arial" w:cs="Arial"/>
          <w:sz w:val="20"/>
          <w:szCs w:val="20"/>
          <w:lang w:eastAsia="en-US"/>
        </w:rPr>
        <w:t xml:space="preserve"> této smlouvy, byla-li výzva k plnění učiněna v souladu s touto smlouvou, a prodávající má povinnost plnit dle této smlouvy na základě výzvy k plnění a v souladu s ní bez dalšího, tedy i bez ohledu na případné oznámení či neoznámení</w:t>
      </w:r>
      <w:r w:rsidR="00A15F97" w:rsidRPr="00654B6C">
        <w:rPr>
          <w:rFonts w:ascii="Arial" w:hAnsi="Arial" w:cs="Arial"/>
          <w:sz w:val="20"/>
          <w:szCs w:val="20"/>
          <w:lang w:eastAsia="en-US"/>
        </w:rPr>
        <w:t xml:space="preserve"> o doručení výzvy k plnění prodávajícímu.</w:t>
      </w:r>
      <w:r w:rsidR="00A15F97" w:rsidRPr="00BC5E4C">
        <w:rPr>
          <w:rFonts w:ascii="Arial" w:hAnsi="Arial" w:cs="Arial"/>
          <w:sz w:val="20"/>
          <w:szCs w:val="20"/>
          <w:lang w:eastAsia="en-US"/>
        </w:rPr>
        <w:t xml:space="preserve"> Tím však není dotčena povinnost prodávajícího doručení výzvy k plnění kupujícímu včas oznámit. Prodávající odpovídá za řádné a včasné oznámení o doručení výzvy k plnění prodávajícímu, jakož i za řádné a včasné dodání zboží dle výzvy k plnění a této smlouvy.</w:t>
      </w:r>
      <w:bookmarkEnd w:id="7"/>
    </w:p>
    <w:p w14:paraId="7D8CBFE8" w14:textId="0B26E687" w:rsidR="00E0559C" w:rsidRDefault="003B3158" w:rsidP="0045575B">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9355C1">
        <w:rPr>
          <w:rFonts w:ascii="Arial" w:hAnsi="Arial" w:cs="Arial"/>
          <w:sz w:val="20"/>
          <w:szCs w:val="20"/>
          <w:lang w:eastAsia="en-US"/>
        </w:rPr>
        <w:t>Prodávající</w:t>
      </w:r>
      <w:r w:rsidR="00321EBD" w:rsidRPr="009355C1">
        <w:rPr>
          <w:rFonts w:ascii="Arial" w:hAnsi="Arial" w:cs="Arial"/>
          <w:sz w:val="20"/>
          <w:szCs w:val="20"/>
          <w:lang w:eastAsia="en-US"/>
        </w:rPr>
        <w:t xml:space="preserve"> je povinen </w:t>
      </w:r>
      <w:r w:rsidR="00AB3C8A" w:rsidRPr="009355C1">
        <w:rPr>
          <w:rFonts w:ascii="Arial" w:hAnsi="Arial" w:cs="Arial"/>
          <w:sz w:val="20"/>
          <w:szCs w:val="20"/>
          <w:lang w:eastAsia="en-US"/>
        </w:rPr>
        <w:t xml:space="preserve">dodat kupujícímu zboží řádně a včas, v bezvadné jakosti v souladu s touto smlouvu, technickými požadavky </w:t>
      </w:r>
      <w:r w:rsidR="00A9120E">
        <w:rPr>
          <w:rFonts w:ascii="Arial" w:hAnsi="Arial" w:cs="Arial"/>
          <w:sz w:val="20"/>
          <w:szCs w:val="20"/>
          <w:lang w:eastAsia="en-US"/>
        </w:rPr>
        <w:t xml:space="preserve">a </w:t>
      </w:r>
      <w:r w:rsidR="00A9120E" w:rsidRPr="009355C1">
        <w:rPr>
          <w:rFonts w:ascii="Arial" w:hAnsi="Arial" w:cs="Arial"/>
          <w:sz w:val="20"/>
          <w:szCs w:val="20"/>
          <w:lang w:eastAsia="en-US"/>
        </w:rPr>
        <w:t xml:space="preserve">technickými parametry </w:t>
      </w:r>
      <w:r w:rsidR="00AB3C8A" w:rsidRPr="009355C1">
        <w:rPr>
          <w:rFonts w:ascii="Arial" w:hAnsi="Arial" w:cs="Arial"/>
          <w:sz w:val="20"/>
          <w:szCs w:val="20"/>
          <w:lang w:eastAsia="en-US"/>
        </w:rPr>
        <w:t>uvedenými v </w:t>
      </w:r>
      <w:r w:rsidR="00AB3C8A" w:rsidRPr="001A7769">
        <w:rPr>
          <w:rFonts w:ascii="Arial" w:hAnsi="Arial" w:cs="Arial"/>
          <w:sz w:val="20"/>
          <w:szCs w:val="20"/>
          <w:u w:val="single"/>
          <w:lang w:eastAsia="en-US"/>
        </w:rPr>
        <w:t>příloze 2</w:t>
      </w:r>
      <w:r w:rsidR="00A47E71">
        <w:rPr>
          <w:rFonts w:ascii="Arial" w:hAnsi="Arial" w:cs="Arial"/>
          <w:sz w:val="20"/>
          <w:szCs w:val="20"/>
          <w:lang w:eastAsia="en-US"/>
        </w:rPr>
        <w:t xml:space="preserve"> této smlouvy,</w:t>
      </w:r>
      <w:r w:rsidR="00AB3C8A" w:rsidRPr="009355C1">
        <w:rPr>
          <w:rFonts w:ascii="Arial" w:hAnsi="Arial" w:cs="Arial"/>
          <w:sz w:val="20"/>
          <w:szCs w:val="20"/>
          <w:lang w:eastAsia="en-US"/>
        </w:rPr>
        <w:t xml:space="preserve"> příslušnými právními předpisy, jakož i použitelnými technickými normami.</w:t>
      </w:r>
    </w:p>
    <w:p w14:paraId="5B290E55" w14:textId="394A2681" w:rsidR="00A47E71" w:rsidRDefault="0005177F" w:rsidP="00A47E71">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A47E71">
        <w:rPr>
          <w:rFonts w:ascii="Arial" w:hAnsi="Arial" w:cs="Arial"/>
          <w:sz w:val="20"/>
          <w:szCs w:val="20"/>
          <w:lang w:eastAsia="en-US"/>
        </w:rPr>
        <w:t>Při</w:t>
      </w:r>
      <w:r w:rsidR="00A25688" w:rsidRPr="00A47E71">
        <w:rPr>
          <w:rFonts w:ascii="Arial" w:hAnsi="Arial" w:cs="Arial"/>
          <w:sz w:val="20"/>
          <w:szCs w:val="20"/>
          <w:lang w:eastAsia="en-US"/>
        </w:rPr>
        <w:t xml:space="preserve"> </w:t>
      </w:r>
      <w:r w:rsidR="00CB7424" w:rsidRPr="00A47E71">
        <w:rPr>
          <w:rFonts w:ascii="Arial" w:hAnsi="Arial" w:cs="Arial"/>
          <w:sz w:val="20"/>
          <w:szCs w:val="20"/>
          <w:lang w:eastAsia="en-US"/>
        </w:rPr>
        <w:t xml:space="preserve">dodání a následně při </w:t>
      </w:r>
      <w:r w:rsidRPr="00A47E71">
        <w:rPr>
          <w:rFonts w:ascii="Arial" w:hAnsi="Arial" w:cs="Arial"/>
          <w:sz w:val="20"/>
          <w:szCs w:val="20"/>
          <w:lang w:eastAsia="en-US"/>
        </w:rPr>
        <w:t>převzetí</w:t>
      </w:r>
      <w:r w:rsidR="00A25688" w:rsidRPr="00A47E71">
        <w:rPr>
          <w:rFonts w:ascii="Arial" w:hAnsi="Arial" w:cs="Arial"/>
          <w:sz w:val="20"/>
          <w:szCs w:val="20"/>
          <w:lang w:eastAsia="en-US"/>
        </w:rPr>
        <w:t xml:space="preserve"> </w:t>
      </w:r>
      <w:r w:rsidR="00746F9B" w:rsidRPr="00A47E71">
        <w:rPr>
          <w:rFonts w:ascii="Arial" w:hAnsi="Arial" w:cs="Arial"/>
          <w:sz w:val="20"/>
          <w:szCs w:val="20"/>
          <w:lang w:eastAsia="en-US"/>
        </w:rPr>
        <w:t xml:space="preserve">zboží </w:t>
      </w:r>
      <w:r w:rsidR="00AB3C8A" w:rsidRPr="00A47E71">
        <w:rPr>
          <w:rFonts w:ascii="Arial" w:hAnsi="Arial" w:cs="Arial"/>
          <w:sz w:val="20"/>
          <w:szCs w:val="20"/>
          <w:lang w:eastAsia="en-US"/>
        </w:rPr>
        <w:t xml:space="preserve">provede </w:t>
      </w:r>
      <w:r w:rsidR="00746F9B" w:rsidRPr="00A47E71">
        <w:rPr>
          <w:rFonts w:ascii="Arial" w:hAnsi="Arial" w:cs="Arial"/>
          <w:sz w:val="20"/>
          <w:szCs w:val="20"/>
          <w:lang w:eastAsia="en-US"/>
        </w:rPr>
        <w:t xml:space="preserve">kupující </w:t>
      </w:r>
      <w:r w:rsidR="00AB3C8A" w:rsidRPr="00A47E71">
        <w:rPr>
          <w:rFonts w:ascii="Arial" w:hAnsi="Arial" w:cs="Arial"/>
          <w:sz w:val="20"/>
          <w:szCs w:val="20"/>
          <w:lang w:eastAsia="en-US"/>
        </w:rPr>
        <w:t xml:space="preserve">zběžnou, nikoli podrobnou prohlídku zboží, a případné </w:t>
      </w:r>
      <w:r w:rsidR="00985F3A" w:rsidRPr="00A47E71">
        <w:rPr>
          <w:rFonts w:ascii="Arial" w:hAnsi="Arial" w:cs="Arial"/>
          <w:sz w:val="20"/>
          <w:szCs w:val="20"/>
          <w:lang w:eastAsia="en-US"/>
        </w:rPr>
        <w:t xml:space="preserve">zjištěné </w:t>
      </w:r>
      <w:r w:rsidR="00AB3C8A" w:rsidRPr="00A47E71">
        <w:rPr>
          <w:rFonts w:ascii="Arial" w:hAnsi="Arial" w:cs="Arial"/>
          <w:sz w:val="20"/>
          <w:szCs w:val="20"/>
          <w:lang w:eastAsia="en-US"/>
        </w:rPr>
        <w:t xml:space="preserve">vady či nedostatky poznatelné </w:t>
      </w:r>
      <w:r w:rsidR="00264400" w:rsidRPr="00A47E71">
        <w:rPr>
          <w:rFonts w:ascii="Arial" w:hAnsi="Arial" w:cs="Arial"/>
          <w:sz w:val="20"/>
          <w:szCs w:val="20"/>
          <w:lang w:eastAsia="en-US"/>
        </w:rPr>
        <w:t xml:space="preserve">zběžnou prohlídkou </w:t>
      </w:r>
      <w:r w:rsidR="00AB3C8A" w:rsidRPr="00A47E71">
        <w:rPr>
          <w:rFonts w:ascii="Arial" w:hAnsi="Arial" w:cs="Arial"/>
          <w:sz w:val="20"/>
          <w:szCs w:val="20"/>
          <w:lang w:eastAsia="en-US"/>
        </w:rPr>
        <w:t>vytkne v </w:t>
      </w:r>
      <w:r w:rsidR="00746F9B" w:rsidRPr="00A47E71">
        <w:rPr>
          <w:rFonts w:ascii="Arial" w:hAnsi="Arial" w:cs="Arial"/>
          <w:sz w:val="20"/>
          <w:szCs w:val="20"/>
          <w:lang w:eastAsia="en-US"/>
        </w:rPr>
        <w:t>dodacím listu</w:t>
      </w:r>
      <w:r w:rsidR="00A25688" w:rsidRPr="00A47E71">
        <w:rPr>
          <w:rFonts w:ascii="Arial" w:hAnsi="Arial" w:cs="Arial"/>
          <w:sz w:val="20"/>
          <w:szCs w:val="20"/>
          <w:lang w:eastAsia="en-US"/>
        </w:rPr>
        <w:t xml:space="preserve">. </w:t>
      </w:r>
      <w:r w:rsidRPr="00A47E71">
        <w:rPr>
          <w:rFonts w:ascii="Arial" w:hAnsi="Arial" w:cs="Arial"/>
          <w:sz w:val="20"/>
          <w:szCs w:val="20"/>
          <w:lang w:eastAsia="en-US"/>
        </w:rPr>
        <w:t>Kupující</w:t>
      </w:r>
      <w:r w:rsidR="00A25688" w:rsidRPr="00A47E71">
        <w:rPr>
          <w:rFonts w:ascii="Arial" w:hAnsi="Arial" w:cs="Arial"/>
          <w:sz w:val="20"/>
          <w:szCs w:val="20"/>
          <w:lang w:eastAsia="en-US"/>
        </w:rPr>
        <w:t xml:space="preserve"> není povinen </w:t>
      </w:r>
      <w:r w:rsidR="005A7713" w:rsidRPr="00A47E71">
        <w:rPr>
          <w:rFonts w:ascii="Arial" w:hAnsi="Arial" w:cs="Arial"/>
          <w:sz w:val="20"/>
          <w:szCs w:val="20"/>
          <w:lang w:eastAsia="en-US"/>
        </w:rPr>
        <w:t>zboží</w:t>
      </w:r>
      <w:r w:rsidR="00A25688" w:rsidRPr="00A47E71">
        <w:rPr>
          <w:rFonts w:ascii="Arial" w:hAnsi="Arial" w:cs="Arial"/>
          <w:sz w:val="20"/>
          <w:szCs w:val="20"/>
          <w:lang w:eastAsia="en-US"/>
        </w:rPr>
        <w:t xml:space="preserve"> převzít, pokud </w:t>
      </w:r>
      <w:r w:rsidR="005A7713" w:rsidRPr="00A47E71">
        <w:rPr>
          <w:rFonts w:ascii="Arial" w:hAnsi="Arial" w:cs="Arial"/>
          <w:sz w:val="20"/>
          <w:szCs w:val="20"/>
          <w:lang w:eastAsia="en-US"/>
        </w:rPr>
        <w:t>nebude dodáno</w:t>
      </w:r>
      <w:r w:rsidR="00A25688" w:rsidRPr="00A47E71">
        <w:rPr>
          <w:rFonts w:ascii="Arial" w:hAnsi="Arial" w:cs="Arial"/>
          <w:sz w:val="20"/>
          <w:szCs w:val="20"/>
          <w:lang w:eastAsia="en-US"/>
        </w:rPr>
        <w:t xml:space="preserve"> </w:t>
      </w:r>
      <w:r w:rsidR="00F2080B" w:rsidRPr="00A47E71">
        <w:rPr>
          <w:rFonts w:ascii="Arial" w:hAnsi="Arial" w:cs="Arial"/>
          <w:sz w:val="20"/>
          <w:szCs w:val="20"/>
          <w:lang w:eastAsia="en-US"/>
        </w:rPr>
        <w:t>zcela v souladu s touto smlouvou a výzvou k plnění</w:t>
      </w:r>
      <w:r w:rsidR="00A25688" w:rsidRPr="00A47E71">
        <w:rPr>
          <w:rFonts w:ascii="Arial" w:hAnsi="Arial" w:cs="Arial"/>
          <w:sz w:val="20"/>
          <w:szCs w:val="20"/>
          <w:lang w:eastAsia="en-US"/>
        </w:rPr>
        <w:t xml:space="preserve">. </w:t>
      </w:r>
    </w:p>
    <w:p w14:paraId="1BF9369E" w14:textId="325677CE" w:rsidR="00E13D17" w:rsidRPr="00A47E71" w:rsidRDefault="00E13D17" w:rsidP="00A47E71">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A47E71">
        <w:rPr>
          <w:rFonts w:ascii="Arial" w:hAnsi="Arial" w:cs="Arial"/>
          <w:sz w:val="20"/>
          <w:szCs w:val="20"/>
          <w:lang w:eastAsia="en-US"/>
        </w:rPr>
        <w:t xml:space="preserve">Při </w:t>
      </w:r>
      <w:r w:rsidR="00A600DA" w:rsidRPr="00A47E71">
        <w:rPr>
          <w:rFonts w:ascii="Arial" w:hAnsi="Arial" w:cs="Arial"/>
          <w:sz w:val="20"/>
          <w:szCs w:val="20"/>
          <w:lang w:eastAsia="en-US"/>
        </w:rPr>
        <w:t>převzetí</w:t>
      </w:r>
      <w:r w:rsidRPr="00A47E71">
        <w:rPr>
          <w:rFonts w:ascii="Arial" w:hAnsi="Arial" w:cs="Arial"/>
          <w:sz w:val="20"/>
          <w:szCs w:val="20"/>
          <w:lang w:eastAsia="en-US"/>
        </w:rPr>
        <w:t xml:space="preserve"> zboží</w:t>
      </w:r>
      <w:r w:rsidR="009F790C" w:rsidRPr="00A47E71">
        <w:rPr>
          <w:rFonts w:ascii="Arial" w:hAnsi="Arial" w:cs="Arial"/>
          <w:sz w:val="20"/>
          <w:szCs w:val="20"/>
          <w:lang w:eastAsia="en-US"/>
        </w:rPr>
        <w:t xml:space="preserve"> kupujícím</w:t>
      </w:r>
      <w:r w:rsidRPr="00A47E71">
        <w:rPr>
          <w:rFonts w:ascii="Arial" w:hAnsi="Arial" w:cs="Arial"/>
          <w:sz w:val="20"/>
          <w:szCs w:val="20"/>
          <w:lang w:eastAsia="en-US"/>
        </w:rPr>
        <w:t xml:space="preserve"> bude </w:t>
      </w:r>
      <w:r w:rsidR="0005177F" w:rsidRPr="00A47E71">
        <w:rPr>
          <w:rFonts w:ascii="Arial" w:hAnsi="Arial" w:cs="Arial"/>
          <w:sz w:val="20"/>
          <w:szCs w:val="20"/>
          <w:lang w:eastAsia="en-US"/>
        </w:rPr>
        <w:t>kupujícímu předán</w:t>
      </w:r>
      <w:r w:rsidRPr="00A47E71">
        <w:rPr>
          <w:rFonts w:ascii="Arial" w:hAnsi="Arial" w:cs="Arial"/>
          <w:sz w:val="20"/>
          <w:szCs w:val="20"/>
          <w:lang w:eastAsia="en-US"/>
        </w:rPr>
        <w:t xml:space="preserve"> </w:t>
      </w:r>
      <w:r w:rsidR="00173899">
        <w:rPr>
          <w:rFonts w:ascii="Arial" w:hAnsi="Arial" w:cs="Arial"/>
          <w:sz w:val="20"/>
          <w:szCs w:val="20"/>
          <w:lang w:eastAsia="en-US"/>
        </w:rPr>
        <w:t>dodací list</w:t>
      </w:r>
      <w:r w:rsidRPr="00A47E71">
        <w:rPr>
          <w:rFonts w:ascii="Arial" w:hAnsi="Arial" w:cs="Arial"/>
          <w:sz w:val="20"/>
          <w:szCs w:val="20"/>
          <w:lang w:eastAsia="en-US"/>
        </w:rPr>
        <w:t xml:space="preserve"> potvrzený zástupci prodávajícího a kupujícího, který bude obsahovat</w:t>
      </w:r>
      <w:r w:rsidRPr="00A47E71">
        <w:rPr>
          <w:rFonts w:ascii="Arial" w:hAnsi="Arial" w:cs="Arial"/>
          <w:sz w:val="20"/>
          <w:szCs w:val="20"/>
        </w:rPr>
        <w:t xml:space="preserve"> nejméně následující údaje:</w:t>
      </w:r>
    </w:p>
    <w:p w14:paraId="42B11281" w14:textId="77777777" w:rsidR="00E13D17" w:rsidRPr="00101F4E" w:rsidRDefault="00E13D17" w:rsidP="00E13D17">
      <w:pPr>
        <w:pStyle w:val="Odstavecseseznamem"/>
        <w:rPr>
          <w:rFonts w:cs="Arial"/>
          <w:szCs w:val="20"/>
          <w:highlight w:val="yellow"/>
        </w:rPr>
      </w:pPr>
    </w:p>
    <w:p w14:paraId="1E1FC72A" w14:textId="77777777" w:rsidR="00E13D17" w:rsidRPr="00101F4E" w:rsidRDefault="00E13D17" w:rsidP="00101F4E">
      <w:pPr>
        <w:numPr>
          <w:ilvl w:val="1"/>
          <w:numId w:val="2"/>
        </w:numPr>
        <w:spacing w:after="120" w:line="276" w:lineRule="auto"/>
        <w:ind w:left="1417"/>
        <w:jc w:val="both"/>
        <w:rPr>
          <w:rFonts w:cs="Arial"/>
          <w:szCs w:val="20"/>
        </w:rPr>
      </w:pPr>
      <w:r w:rsidRPr="00101F4E">
        <w:rPr>
          <w:rFonts w:cs="Arial"/>
          <w:szCs w:val="20"/>
        </w:rPr>
        <w:t>identifikační údaje (firma, IČO, sídlo, odkaz na zápis ve veřejném rejstříku) smluvních stran;</w:t>
      </w:r>
    </w:p>
    <w:p w14:paraId="44286A1A" w14:textId="41C8E8FC" w:rsidR="00E13D17" w:rsidRPr="00101F4E" w:rsidRDefault="00E13D17" w:rsidP="00101F4E">
      <w:pPr>
        <w:numPr>
          <w:ilvl w:val="1"/>
          <w:numId w:val="2"/>
        </w:numPr>
        <w:spacing w:after="120" w:line="276" w:lineRule="auto"/>
        <w:ind w:left="1417"/>
        <w:jc w:val="both"/>
        <w:rPr>
          <w:rFonts w:cs="Arial"/>
          <w:szCs w:val="20"/>
        </w:rPr>
      </w:pPr>
      <w:r w:rsidRPr="00101F4E">
        <w:rPr>
          <w:rFonts w:cs="Arial"/>
          <w:szCs w:val="20"/>
        </w:rPr>
        <w:t>datum dodání zboží;</w:t>
      </w:r>
    </w:p>
    <w:p w14:paraId="5D7B4B19" w14:textId="77777777" w:rsidR="00E13D17" w:rsidRPr="00101F4E" w:rsidRDefault="00E13D17" w:rsidP="00101F4E">
      <w:pPr>
        <w:numPr>
          <w:ilvl w:val="1"/>
          <w:numId w:val="2"/>
        </w:numPr>
        <w:spacing w:after="120" w:line="276" w:lineRule="auto"/>
        <w:ind w:left="1417"/>
        <w:jc w:val="both"/>
        <w:rPr>
          <w:rFonts w:cs="Arial"/>
          <w:szCs w:val="20"/>
        </w:rPr>
      </w:pPr>
      <w:r w:rsidRPr="00101F4E">
        <w:rPr>
          <w:rFonts w:cs="Arial"/>
          <w:szCs w:val="20"/>
        </w:rPr>
        <w:t>číslo výzvy k plnění;</w:t>
      </w:r>
    </w:p>
    <w:p w14:paraId="4D776DB8" w14:textId="44B49813" w:rsidR="00101F4E" w:rsidRPr="001A7769" w:rsidRDefault="00101F4E" w:rsidP="00173899">
      <w:pPr>
        <w:numPr>
          <w:ilvl w:val="1"/>
          <w:numId w:val="2"/>
        </w:numPr>
        <w:spacing w:after="120" w:line="276" w:lineRule="auto"/>
        <w:ind w:left="1417"/>
        <w:jc w:val="both"/>
        <w:rPr>
          <w:rFonts w:cs="Arial"/>
        </w:rPr>
      </w:pPr>
      <w:r w:rsidRPr="5E5E042C">
        <w:rPr>
          <w:rFonts w:cs="Arial"/>
        </w:rPr>
        <w:t>přesná specifikace</w:t>
      </w:r>
      <w:r w:rsidR="00791E88" w:rsidRPr="5E5E042C">
        <w:rPr>
          <w:rFonts w:cs="Arial"/>
        </w:rPr>
        <w:t xml:space="preserve"> </w:t>
      </w:r>
      <w:r w:rsidR="00791E88" w:rsidRPr="00853302">
        <w:rPr>
          <w:rFonts w:cs="Arial"/>
        </w:rPr>
        <w:t>(typ elektroměru)</w:t>
      </w:r>
      <w:r w:rsidR="009C5FC3" w:rsidRPr="5E5E042C">
        <w:rPr>
          <w:rFonts w:cs="Arial"/>
        </w:rPr>
        <w:t xml:space="preserve"> dodávaného zboží</w:t>
      </w:r>
      <w:r w:rsidR="004A1183" w:rsidRPr="5E5E042C">
        <w:rPr>
          <w:rFonts w:cs="Arial"/>
        </w:rPr>
        <w:t xml:space="preserve"> </w:t>
      </w:r>
      <w:r w:rsidRPr="5E5E042C">
        <w:rPr>
          <w:rFonts w:cs="Arial"/>
        </w:rPr>
        <w:t>včetně množství</w:t>
      </w:r>
      <w:r w:rsidR="009C5FC3" w:rsidRPr="5E5E042C">
        <w:rPr>
          <w:rFonts w:cs="Arial"/>
        </w:rPr>
        <w:t xml:space="preserve"> </w:t>
      </w:r>
      <w:r w:rsidRPr="5E5E042C">
        <w:rPr>
          <w:rFonts w:cs="Arial"/>
        </w:rPr>
        <w:t>v souladu s </w:t>
      </w:r>
      <w:r w:rsidRPr="5E5E042C">
        <w:rPr>
          <w:rFonts w:cs="Arial"/>
          <w:u w:val="single"/>
        </w:rPr>
        <w:t>přílohou 1</w:t>
      </w:r>
      <w:r w:rsidRPr="5E5E042C">
        <w:rPr>
          <w:rFonts w:cs="Arial"/>
        </w:rPr>
        <w:t xml:space="preserve"> této smlouvy;</w:t>
      </w:r>
    </w:p>
    <w:p w14:paraId="572C238B" w14:textId="616AB332" w:rsidR="00101F4E" w:rsidRPr="00101F4E" w:rsidRDefault="00101F4E" w:rsidP="00101F4E">
      <w:pPr>
        <w:numPr>
          <w:ilvl w:val="1"/>
          <w:numId w:val="2"/>
        </w:numPr>
        <w:spacing w:after="120" w:line="276" w:lineRule="auto"/>
        <w:ind w:left="1417"/>
        <w:jc w:val="both"/>
        <w:rPr>
          <w:rFonts w:cs="Arial"/>
          <w:szCs w:val="20"/>
        </w:rPr>
      </w:pPr>
      <w:r w:rsidRPr="00101F4E">
        <w:rPr>
          <w:rFonts w:cs="Arial"/>
          <w:szCs w:val="20"/>
        </w:rPr>
        <w:t>informaci o obalech, ve kterých bylo zboží dodáno, zda jsou tyto obaly vratné, nebo nevratné</w:t>
      </w:r>
      <w:r w:rsidR="00173899">
        <w:rPr>
          <w:rFonts w:cs="Arial"/>
          <w:szCs w:val="20"/>
        </w:rPr>
        <w:t>, a to v souladu s </w:t>
      </w:r>
      <w:r w:rsidR="00173899" w:rsidRPr="001A7769">
        <w:rPr>
          <w:rFonts w:cs="Arial"/>
          <w:szCs w:val="20"/>
          <w:u w:val="single"/>
        </w:rPr>
        <w:t xml:space="preserve">přílohou </w:t>
      </w:r>
      <w:r w:rsidR="00B43A1B" w:rsidRPr="001A7769">
        <w:rPr>
          <w:rFonts w:cs="Arial"/>
          <w:szCs w:val="20"/>
          <w:u w:val="single"/>
        </w:rPr>
        <w:t>5</w:t>
      </w:r>
      <w:r w:rsidR="00173899">
        <w:rPr>
          <w:rFonts w:cs="Arial"/>
          <w:szCs w:val="20"/>
        </w:rPr>
        <w:t xml:space="preserve"> této smlouvy</w:t>
      </w:r>
      <w:r w:rsidRPr="00101F4E">
        <w:rPr>
          <w:rFonts w:cs="Arial"/>
          <w:szCs w:val="20"/>
        </w:rPr>
        <w:t>;</w:t>
      </w:r>
    </w:p>
    <w:p w14:paraId="2F11E6EF" w14:textId="391909BB" w:rsidR="00173899" w:rsidRPr="00587CD3" w:rsidRDefault="00E13D17" w:rsidP="00173899">
      <w:pPr>
        <w:numPr>
          <w:ilvl w:val="1"/>
          <w:numId w:val="2"/>
        </w:numPr>
        <w:spacing w:after="120" w:line="276" w:lineRule="auto"/>
        <w:ind w:left="1417"/>
        <w:jc w:val="both"/>
        <w:rPr>
          <w:rFonts w:cs="Arial"/>
          <w:szCs w:val="20"/>
        </w:rPr>
      </w:pPr>
      <w:r w:rsidRPr="00587CD3">
        <w:rPr>
          <w:rFonts w:cs="Arial"/>
          <w:szCs w:val="20"/>
        </w:rPr>
        <w:t xml:space="preserve">případné výtky kupujícího k vlastnostem a množství dodaného zboží na základě </w:t>
      </w:r>
      <w:r w:rsidR="00985F3A" w:rsidRPr="00587CD3">
        <w:rPr>
          <w:rFonts w:cs="Arial"/>
          <w:szCs w:val="20"/>
        </w:rPr>
        <w:t>z</w:t>
      </w:r>
      <w:r w:rsidRPr="00587CD3">
        <w:rPr>
          <w:rFonts w:cs="Arial"/>
          <w:szCs w:val="20"/>
        </w:rPr>
        <w:t>běžné prohlídky dodaného zboží;</w:t>
      </w:r>
      <w:r w:rsidR="00173899" w:rsidRPr="00587CD3">
        <w:rPr>
          <w:rFonts w:cs="Arial"/>
          <w:szCs w:val="20"/>
        </w:rPr>
        <w:t xml:space="preserve"> </w:t>
      </w:r>
    </w:p>
    <w:p w14:paraId="1097217B" w14:textId="18B685F4" w:rsidR="00066304" w:rsidRPr="00587CD3" w:rsidRDefault="00066304" w:rsidP="00173899">
      <w:pPr>
        <w:numPr>
          <w:ilvl w:val="1"/>
          <w:numId w:val="2"/>
        </w:numPr>
        <w:spacing w:after="120" w:line="276" w:lineRule="auto"/>
        <w:ind w:left="1417"/>
        <w:jc w:val="both"/>
        <w:rPr>
          <w:rFonts w:cs="Arial"/>
          <w:szCs w:val="20"/>
        </w:rPr>
      </w:pPr>
      <w:r w:rsidRPr="00587CD3">
        <w:rPr>
          <w:rFonts w:cs="Arial"/>
          <w:szCs w:val="20"/>
        </w:rPr>
        <w:t>podpisy oprávněných zástupců smluvních stran</w:t>
      </w:r>
    </w:p>
    <w:p w14:paraId="30A7F963" w14:textId="77777777" w:rsidR="00E330D5" w:rsidRPr="00587CD3" w:rsidRDefault="00E330D5" w:rsidP="00E330D5">
      <w:pPr>
        <w:numPr>
          <w:ilvl w:val="1"/>
          <w:numId w:val="2"/>
        </w:numPr>
        <w:spacing w:after="120" w:line="276" w:lineRule="auto"/>
        <w:ind w:left="1417"/>
        <w:jc w:val="both"/>
        <w:rPr>
          <w:rFonts w:cs="Arial"/>
          <w:szCs w:val="20"/>
        </w:rPr>
      </w:pPr>
      <w:r w:rsidRPr="00587CD3">
        <w:rPr>
          <w:rFonts w:cs="Arial"/>
          <w:szCs w:val="20"/>
        </w:rPr>
        <w:t xml:space="preserve">16ti číslicové číslo od…do… </w:t>
      </w:r>
    </w:p>
    <w:p w14:paraId="371720FC" w14:textId="77777777" w:rsidR="00E330D5" w:rsidRPr="00587CD3" w:rsidRDefault="00E330D5" w:rsidP="00E330D5">
      <w:pPr>
        <w:numPr>
          <w:ilvl w:val="1"/>
          <w:numId w:val="2"/>
        </w:numPr>
        <w:spacing w:after="120" w:line="276" w:lineRule="auto"/>
        <w:ind w:left="1417"/>
        <w:jc w:val="both"/>
        <w:rPr>
          <w:rFonts w:cs="Arial"/>
          <w:szCs w:val="20"/>
        </w:rPr>
      </w:pPr>
      <w:r w:rsidRPr="00587CD3">
        <w:rPr>
          <w:rFonts w:cs="Arial"/>
          <w:szCs w:val="20"/>
        </w:rPr>
        <w:t>Výrobní číslo od…do…</w:t>
      </w:r>
    </w:p>
    <w:p w14:paraId="1AA30128" w14:textId="77777777" w:rsidR="00173899" w:rsidRPr="00173899" w:rsidRDefault="00173899" w:rsidP="00173899">
      <w:pPr>
        <w:spacing w:line="280" w:lineRule="atLeast"/>
        <w:ind w:left="1420"/>
        <w:jc w:val="both"/>
        <w:rPr>
          <w:rFonts w:cs="Arial"/>
          <w:szCs w:val="20"/>
        </w:rPr>
      </w:pPr>
    </w:p>
    <w:p w14:paraId="04730C9D" w14:textId="20ABBEDD" w:rsidR="00E13D17" w:rsidRPr="00101F4E" w:rsidRDefault="00E13D17" w:rsidP="002F137B">
      <w:pPr>
        <w:pStyle w:val="Odstavecseseznamem"/>
        <w:ind w:left="426"/>
        <w:rPr>
          <w:rFonts w:cs="Arial"/>
          <w:szCs w:val="20"/>
        </w:rPr>
      </w:pPr>
      <w:r w:rsidRPr="00101F4E">
        <w:rPr>
          <w:rFonts w:cs="Arial"/>
          <w:szCs w:val="20"/>
        </w:rPr>
        <w:t xml:space="preserve">Není-li kupujícímu předán </w:t>
      </w:r>
      <w:r w:rsidR="001853FC">
        <w:rPr>
          <w:rFonts w:cs="Arial"/>
          <w:szCs w:val="20"/>
        </w:rPr>
        <w:t>dodací list</w:t>
      </w:r>
      <w:r w:rsidRPr="00101F4E">
        <w:rPr>
          <w:rFonts w:cs="Arial"/>
          <w:szCs w:val="20"/>
        </w:rPr>
        <w:t xml:space="preserve"> v souladu s touto smlouvou, není kupující povinen dodané zboží převzít.</w:t>
      </w:r>
    </w:p>
    <w:p w14:paraId="69A8C424" w14:textId="77777777" w:rsidR="002F137B" w:rsidRPr="00101F4E" w:rsidRDefault="002F137B" w:rsidP="002152C4">
      <w:pPr>
        <w:pStyle w:val="Odstavecseseznamem"/>
        <w:ind w:left="340"/>
        <w:rPr>
          <w:rFonts w:cs="Arial"/>
          <w:szCs w:val="20"/>
        </w:rPr>
      </w:pPr>
    </w:p>
    <w:p w14:paraId="0BBC6CD6" w14:textId="77777777" w:rsidR="001853FC" w:rsidRDefault="001853FC" w:rsidP="001853FC">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1853FC">
        <w:rPr>
          <w:rFonts w:ascii="Arial" w:hAnsi="Arial" w:cs="Arial"/>
          <w:sz w:val="20"/>
          <w:szCs w:val="20"/>
          <w:lang w:eastAsia="en-US"/>
        </w:rPr>
        <w:t>Prodávající je povinen zajistit při dodání bezpečnou vykládku zboží pomocí manipulační techniky (vysokozdvižný vozík, paletový vozík, jeřáb) kupujícího bez nutnosti vstupu personálu kupujícího na ložnou plochu příslušného dopravního prostředku. Prodávající je povinen zajistit, aby řidič vozidla nebo jiný zástupce dopravce byl při vykládce zboží u kupujícího nápomocen při vykládce tohoto zboží.</w:t>
      </w:r>
    </w:p>
    <w:p w14:paraId="7C846042" w14:textId="0B670F23" w:rsidR="001853FC" w:rsidRPr="001853FC" w:rsidRDefault="001853FC" w:rsidP="001853FC">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1853FC">
        <w:rPr>
          <w:rFonts w:ascii="Arial" w:hAnsi="Arial" w:cs="Arial"/>
          <w:sz w:val="20"/>
          <w:szCs w:val="20"/>
          <w:lang w:eastAsia="en-US"/>
        </w:rPr>
        <w:t>Prodávající prohlašuje a bere na vědomí, že bude-li během vykládky zboží při jeho dodání zapotřebí použít manipulaci se zbožím v rozporu s pravidly bezpečnosti a ochrany zdraví při práci, kupující převzetí zboží odmítne a zboží nepřevezme.</w:t>
      </w:r>
    </w:p>
    <w:p w14:paraId="16048555" w14:textId="77777777" w:rsidR="009D593E" w:rsidRDefault="006A70C2" w:rsidP="009D593E">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A47E71">
        <w:rPr>
          <w:rFonts w:ascii="Arial" w:hAnsi="Arial" w:cs="Arial"/>
          <w:sz w:val="20"/>
          <w:szCs w:val="20"/>
          <w:lang w:eastAsia="en-US"/>
        </w:rPr>
        <w:lastRenderedPageBreak/>
        <w:t>Vlastnické právo k dodanému zboží přechází na kupujícího oka</w:t>
      </w:r>
      <w:r w:rsidR="00897F88" w:rsidRPr="00A47E71">
        <w:rPr>
          <w:rFonts w:ascii="Arial" w:hAnsi="Arial" w:cs="Arial"/>
          <w:sz w:val="20"/>
          <w:szCs w:val="20"/>
          <w:lang w:eastAsia="en-US"/>
        </w:rPr>
        <w:t xml:space="preserve">mžikem převzetí dodaného zboží. </w:t>
      </w:r>
    </w:p>
    <w:p w14:paraId="16A3C488" w14:textId="46630900" w:rsidR="00101F4E" w:rsidRDefault="00101F4E" w:rsidP="00A47E71">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A47E71">
        <w:rPr>
          <w:rFonts w:ascii="Arial" w:hAnsi="Arial" w:cs="Arial"/>
          <w:sz w:val="20"/>
          <w:szCs w:val="20"/>
          <w:lang w:eastAsia="en-US"/>
        </w:rPr>
        <w:t xml:space="preserve">Prodávající nese nebezpečí škody na zboží až do okamžiku převzetí zboží a podepsání </w:t>
      </w:r>
      <w:r w:rsidR="001853FC">
        <w:rPr>
          <w:rFonts w:ascii="Arial" w:hAnsi="Arial" w:cs="Arial"/>
          <w:sz w:val="20"/>
          <w:szCs w:val="20"/>
          <w:lang w:eastAsia="en-US"/>
        </w:rPr>
        <w:t>dodacího listu</w:t>
      </w:r>
      <w:r w:rsidRPr="00A47E71">
        <w:rPr>
          <w:rFonts w:ascii="Arial" w:hAnsi="Arial" w:cs="Arial"/>
          <w:sz w:val="20"/>
          <w:szCs w:val="20"/>
          <w:lang w:eastAsia="en-US"/>
        </w:rPr>
        <w:t xml:space="preserve"> kupujícím. </w:t>
      </w:r>
      <w:r w:rsidR="00E37564" w:rsidRPr="00A47E71">
        <w:rPr>
          <w:rFonts w:ascii="Arial" w:hAnsi="Arial" w:cs="Arial"/>
          <w:sz w:val="20"/>
          <w:szCs w:val="20"/>
          <w:lang w:eastAsia="en-US"/>
        </w:rPr>
        <w:t>Pro vyloučení všech pochybností odpovídá prodávající za škody na zboží nebo jakékoli jeho části až do okamžiku přechodu nebezpečí škody na zboží ve smyslu předchozí věty a odstraní na své vlastní náklady jakoukoli škodu, ke které do této doby dojde na zboží nebo na jakékoli jeho části z jakéhokoli důvodu.</w:t>
      </w:r>
    </w:p>
    <w:p w14:paraId="6A16E728" w14:textId="6C0F1D5E" w:rsidR="00E94B37" w:rsidRDefault="001853FC" w:rsidP="00A47E71">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Pr>
          <w:rFonts w:ascii="Arial" w:hAnsi="Arial" w:cs="Arial"/>
          <w:sz w:val="20"/>
          <w:szCs w:val="20"/>
          <w:lang w:eastAsia="en-US"/>
        </w:rPr>
        <w:t xml:space="preserve">Podmínky kupujícího ohledně </w:t>
      </w:r>
      <w:r w:rsidR="009D593E">
        <w:rPr>
          <w:rFonts w:ascii="Arial" w:hAnsi="Arial" w:cs="Arial"/>
          <w:sz w:val="20"/>
          <w:szCs w:val="20"/>
          <w:lang w:eastAsia="en-US"/>
        </w:rPr>
        <w:t>balení zboží a zapůjčení,</w:t>
      </w:r>
      <w:r>
        <w:rPr>
          <w:rFonts w:ascii="Arial" w:hAnsi="Arial" w:cs="Arial"/>
          <w:sz w:val="20"/>
          <w:szCs w:val="20"/>
          <w:lang w:eastAsia="en-US"/>
        </w:rPr>
        <w:t xml:space="preserve"> vrácení a úhrady</w:t>
      </w:r>
      <w:r w:rsidR="009D593E">
        <w:rPr>
          <w:rFonts w:ascii="Arial" w:hAnsi="Arial" w:cs="Arial"/>
          <w:sz w:val="20"/>
          <w:szCs w:val="20"/>
          <w:lang w:eastAsia="en-US"/>
        </w:rPr>
        <w:t xml:space="preserve"> ceny</w:t>
      </w:r>
      <w:r>
        <w:rPr>
          <w:rFonts w:ascii="Arial" w:hAnsi="Arial" w:cs="Arial"/>
          <w:sz w:val="20"/>
          <w:szCs w:val="20"/>
          <w:lang w:eastAsia="en-US"/>
        </w:rPr>
        <w:t xml:space="preserve"> obalů jsou upraveny v samostatné </w:t>
      </w:r>
      <w:r w:rsidRPr="001A7769">
        <w:rPr>
          <w:rFonts w:ascii="Arial" w:hAnsi="Arial" w:cs="Arial"/>
          <w:sz w:val="20"/>
          <w:szCs w:val="20"/>
          <w:u w:val="single"/>
          <w:lang w:eastAsia="en-US"/>
        </w:rPr>
        <w:t xml:space="preserve">příloze </w:t>
      </w:r>
      <w:r w:rsidR="00B43A1B" w:rsidRPr="001A7769">
        <w:rPr>
          <w:rFonts w:ascii="Arial" w:hAnsi="Arial" w:cs="Arial"/>
          <w:sz w:val="20"/>
          <w:szCs w:val="20"/>
          <w:u w:val="single"/>
          <w:lang w:eastAsia="en-US"/>
        </w:rPr>
        <w:t>5</w:t>
      </w:r>
      <w:r>
        <w:rPr>
          <w:rFonts w:ascii="Arial" w:hAnsi="Arial" w:cs="Arial"/>
          <w:sz w:val="20"/>
          <w:szCs w:val="20"/>
          <w:lang w:eastAsia="en-US"/>
        </w:rPr>
        <w:t xml:space="preserve"> této smlouvy.</w:t>
      </w:r>
    </w:p>
    <w:p w14:paraId="1AE698E9" w14:textId="60CDEED5" w:rsidR="00791E88" w:rsidRDefault="00791E88" w:rsidP="00A47E71">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853302">
        <w:rPr>
          <w:rFonts w:ascii="Arial" w:hAnsi="Arial" w:cs="Arial"/>
          <w:sz w:val="20"/>
          <w:szCs w:val="20"/>
          <w:lang w:eastAsia="en-US"/>
        </w:rPr>
        <w:t>Převzetí zboží kupujícím závisí na výsledku kontroly</w:t>
      </w:r>
      <w:r w:rsidR="006F739B">
        <w:rPr>
          <w:rFonts w:ascii="Arial" w:hAnsi="Arial" w:cs="Arial"/>
          <w:sz w:val="20"/>
          <w:szCs w:val="20"/>
          <w:lang w:eastAsia="en-US"/>
        </w:rPr>
        <w:t xml:space="preserve"> </w:t>
      </w:r>
      <w:r w:rsidRPr="00853302">
        <w:rPr>
          <w:rFonts w:ascii="Arial" w:hAnsi="Arial" w:cs="Arial"/>
          <w:sz w:val="20"/>
          <w:szCs w:val="20"/>
          <w:lang w:eastAsia="en-US"/>
        </w:rPr>
        <w:t xml:space="preserve"> a dále na obsahu požadovaných dokumentů, které jsou uvedené v této smlouvě a jejich přílohách. Elektroměry vyrobené více jak 12 měsíců před datem výzvy k plnění mohou být převzaty pouze po vzájemné dohodě.</w:t>
      </w:r>
    </w:p>
    <w:p w14:paraId="5FFB99C7" w14:textId="72A8777F" w:rsidR="00327D7B" w:rsidRDefault="00F72493" w:rsidP="00060B31">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204C30">
        <w:rPr>
          <w:rFonts w:ascii="Arial" w:hAnsi="Arial" w:cs="Arial"/>
          <w:sz w:val="20"/>
          <w:szCs w:val="20"/>
          <w:lang w:eastAsia="en-US"/>
        </w:rPr>
        <w:t xml:space="preserve">Důkladná kontrola zboží </w:t>
      </w:r>
      <w:r w:rsidR="0003432F" w:rsidRPr="00204C30">
        <w:rPr>
          <w:rFonts w:ascii="Arial" w:hAnsi="Arial" w:cs="Arial"/>
          <w:sz w:val="20"/>
          <w:szCs w:val="20"/>
          <w:lang w:eastAsia="en-US"/>
        </w:rPr>
        <w:t>(dále jen „přejímka</w:t>
      </w:r>
      <w:r w:rsidR="00FC27F8" w:rsidRPr="00204C30">
        <w:rPr>
          <w:rFonts w:ascii="Arial" w:hAnsi="Arial" w:cs="Arial"/>
          <w:sz w:val="20"/>
          <w:szCs w:val="20"/>
          <w:lang w:eastAsia="en-US"/>
        </w:rPr>
        <w:t xml:space="preserve"> zboží</w:t>
      </w:r>
      <w:r w:rsidR="0003432F" w:rsidRPr="00204C30">
        <w:rPr>
          <w:rFonts w:ascii="Arial" w:hAnsi="Arial" w:cs="Arial"/>
          <w:sz w:val="20"/>
          <w:szCs w:val="20"/>
          <w:lang w:eastAsia="en-US"/>
        </w:rPr>
        <w:t>“)</w:t>
      </w:r>
      <w:r w:rsidR="005962DD" w:rsidRPr="00204C30">
        <w:rPr>
          <w:rFonts w:ascii="Arial" w:hAnsi="Arial" w:cs="Arial"/>
          <w:sz w:val="20"/>
          <w:szCs w:val="20"/>
          <w:lang w:eastAsia="en-US"/>
        </w:rPr>
        <w:t xml:space="preserve"> </w:t>
      </w:r>
      <w:r w:rsidR="000A66B5" w:rsidRPr="00204C30">
        <w:rPr>
          <w:rFonts w:ascii="Arial" w:hAnsi="Arial" w:cs="Arial"/>
          <w:sz w:val="20"/>
          <w:szCs w:val="20"/>
          <w:lang w:eastAsia="en-US"/>
        </w:rPr>
        <w:t xml:space="preserve">bude zahájena ihned </w:t>
      </w:r>
      <w:r w:rsidR="005962DD" w:rsidRPr="00204C30">
        <w:rPr>
          <w:rFonts w:ascii="Arial" w:hAnsi="Arial" w:cs="Arial"/>
          <w:sz w:val="20"/>
          <w:szCs w:val="20"/>
          <w:lang w:eastAsia="en-US"/>
        </w:rPr>
        <w:t>po převzetí zboží</w:t>
      </w:r>
      <w:r w:rsidR="00B4554C" w:rsidRPr="00204C30">
        <w:rPr>
          <w:rFonts w:ascii="Arial" w:hAnsi="Arial" w:cs="Arial"/>
          <w:sz w:val="20"/>
          <w:szCs w:val="20"/>
          <w:lang w:eastAsia="en-US"/>
        </w:rPr>
        <w:t>, a to způsobem uvedeným v příloze č. 2 této smlouvy, část 8.</w:t>
      </w:r>
    </w:p>
    <w:p w14:paraId="549BD140" w14:textId="5B822C78" w:rsidR="007A4132" w:rsidRPr="007A4132" w:rsidRDefault="007A4132" w:rsidP="007A4132">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7A4132">
        <w:rPr>
          <w:rFonts w:ascii="Arial" w:hAnsi="Arial" w:cs="Arial"/>
          <w:sz w:val="20"/>
          <w:szCs w:val="20"/>
          <w:lang w:eastAsia="en-US"/>
        </w:rPr>
        <w:t xml:space="preserve">Prodávající není oprávněn </w:t>
      </w:r>
      <w:r w:rsidR="002A39A5">
        <w:rPr>
          <w:rFonts w:ascii="Arial" w:hAnsi="Arial" w:cs="Arial"/>
          <w:sz w:val="20"/>
          <w:szCs w:val="20"/>
          <w:lang w:eastAsia="en-US"/>
        </w:rPr>
        <w:t xml:space="preserve">odmítnout </w:t>
      </w:r>
      <w:r w:rsidRPr="007A4132">
        <w:rPr>
          <w:rFonts w:ascii="Arial" w:hAnsi="Arial" w:cs="Arial"/>
          <w:sz w:val="20"/>
          <w:szCs w:val="20"/>
          <w:lang w:eastAsia="en-US"/>
        </w:rPr>
        <w:t xml:space="preserve">výzvu k plnění </w:t>
      </w:r>
      <w:r w:rsidR="002A39A5">
        <w:rPr>
          <w:rFonts w:ascii="Arial" w:hAnsi="Arial" w:cs="Arial"/>
          <w:sz w:val="20"/>
          <w:szCs w:val="20"/>
          <w:lang w:eastAsia="en-US"/>
        </w:rPr>
        <w:t>dle odst. 5 tohoto článku</w:t>
      </w:r>
      <w:r w:rsidRPr="007A4132">
        <w:rPr>
          <w:rFonts w:ascii="Arial" w:hAnsi="Arial" w:cs="Arial"/>
          <w:sz w:val="20"/>
          <w:szCs w:val="20"/>
          <w:lang w:eastAsia="en-US"/>
        </w:rPr>
        <w:t xml:space="preserve">, ledaže mu v jejím plnění brání objektivní důvody, tj. důvody vzniklé nezávisle na jeho vůli, jejichž vznik a průběh není schopen jakýmkoli způsobem ovlivnit, a to ani při vynaložení veškerého úsilí. Výzvu k plnění je nutno v takovém případě odmítnout písemně, a to včetně uvedení důvodu, a toto odmítnutí odeslat bez zbytečného odkladu kupujícímu na e-mailovou adresu odesílatele výzvy k plnění. Objem plnění z odmítnuté výzvy k plnění se pro účely počítání zadaného objemu plnění jednotlivým prodávajícím připočte k objemu realizovaného plnění prvního prodávajícího, který danou výzvu k plnění odmítnul. Objem z takto odmítnutého plnění se tedy nemusí započíst tomu, kdo nakonec bude skutečně toto plnění realizovat.  </w:t>
      </w:r>
    </w:p>
    <w:p w14:paraId="43FD2585" w14:textId="77777777" w:rsidR="007A4132" w:rsidRPr="00204C30" w:rsidRDefault="007A4132" w:rsidP="00060B31">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p>
    <w:p w14:paraId="5FFB99C8" w14:textId="5D031807" w:rsidR="00327D7B" w:rsidRPr="00DA2C52" w:rsidRDefault="00B4554C" w:rsidP="00060B31">
      <w:pPr>
        <w:spacing w:line="280" w:lineRule="atLeast"/>
        <w:jc w:val="center"/>
        <w:rPr>
          <w:rFonts w:cs="Arial"/>
          <w:b/>
          <w:szCs w:val="20"/>
        </w:rPr>
      </w:pPr>
      <w:r>
        <w:rPr>
          <w:rFonts w:cs="Arial"/>
          <w:b/>
          <w:szCs w:val="20"/>
        </w:rPr>
        <w:t xml:space="preserve"> </w:t>
      </w:r>
      <w:r w:rsidR="00327D7B" w:rsidRPr="00DA2C52">
        <w:rPr>
          <w:rFonts w:cs="Arial"/>
          <w:b/>
          <w:szCs w:val="20"/>
        </w:rPr>
        <w:t>V.</w:t>
      </w:r>
    </w:p>
    <w:p w14:paraId="5FFB99C9" w14:textId="77777777" w:rsidR="00327D7B" w:rsidRPr="00DA2C52" w:rsidRDefault="00125373" w:rsidP="00060B31">
      <w:pPr>
        <w:spacing w:line="280" w:lineRule="atLeast"/>
        <w:jc w:val="center"/>
        <w:rPr>
          <w:rFonts w:cs="Arial"/>
          <w:b/>
          <w:szCs w:val="20"/>
        </w:rPr>
      </w:pPr>
      <w:r>
        <w:rPr>
          <w:rFonts w:cs="Arial"/>
          <w:b/>
          <w:szCs w:val="20"/>
        </w:rPr>
        <w:t>Odpovědnost za vady, z</w:t>
      </w:r>
      <w:r w:rsidR="00327D7B" w:rsidRPr="00DA2C52">
        <w:rPr>
          <w:rFonts w:cs="Arial"/>
          <w:b/>
          <w:szCs w:val="20"/>
        </w:rPr>
        <w:t>áruka</w:t>
      </w:r>
    </w:p>
    <w:p w14:paraId="5FFB99CA" w14:textId="77777777" w:rsidR="00327D7B" w:rsidRPr="00DA2C52" w:rsidRDefault="00327D7B" w:rsidP="00060B31">
      <w:pPr>
        <w:pStyle w:val="Zkladntext"/>
        <w:spacing w:line="280" w:lineRule="atLeast"/>
        <w:jc w:val="both"/>
        <w:rPr>
          <w:rFonts w:ascii="Arial" w:hAnsi="Arial" w:cs="Arial"/>
          <w:color w:val="auto"/>
          <w:sz w:val="20"/>
        </w:rPr>
      </w:pPr>
    </w:p>
    <w:p w14:paraId="5FFB99CC" w14:textId="261B6309" w:rsidR="00B47439" w:rsidRDefault="00580BEC" w:rsidP="00E42861">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Pr>
          <w:rFonts w:ascii="Arial" w:hAnsi="Arial" w:cs="Arial"/>
          <w:color w:val="auto"/>
          <w:sz w:val="20"/>
        </w:rPr>
        <w:t>Dodá-li prodávající kupujícímu zboží, které zcela neodpovídá požadavkům</w:t>
      </w:r>
      <w:r w:rsidR="00B47439">
        <w:rPr>
          <w:rFonts w:ascii="Arial" w:hAnsi="Arial" w:cs="Arial"/>
          <w:color w:val="auto"/>
          <w:sz w:val="20"/>
        </w:rPr>
        <w:t xml:space="preserve"> dle</w:t>
      </w:r>
      <w:r>
        <w:rPr>
          <w:rFonts w:ascii="Arial" w:hAnsi="Arial" w:cs="Arial"/>
          <w:color w:val="auto"/>
          <w:sz w:val="20"/>
        </w:rPr>
        <w:t xml:space="preserve"> této smlouvy, </w:t>
      </w:r>
      <w:r w:rsidR="00CE1C89">
        <w:rPr>
          <w:rFonts w:ascii="Arial" w:hAnsi="Arial" w:cs="Arial"/>
          <w:color w:val="auto"/>
          <w:sz w:val="20"/>
        </w:rPr>
        <w:t>výzvy k plnění</w:t>
      </w:r>
      <w:r>
        <w:rPr>
          <w:rFonts w:ascii="Arial" w:hAnsi="Arial" w:cs="Arial"/>
          <w:color w:val="auto"/>
          <w:sz w:val="20"/>
        </w:rPr>
        <w:t xml:space="preserve"> učiněné v souladu s ní,</w:t>
      </w:r>
      <w:r w:rsidR="000900F6">
        <w:rPr>
          <w:rFonts w:ascii="Arial" w:hAnsi="Arial" w:cs="Arial"/>
          <w:color w:val="auto"/>
          <w:sz w:val="20"/>
        </w:rPr>
        <w:t xml:space="preserve"> </w:t>
      </w:r>
      <w:r>
        <w:rPr>
          <w:rFonts w:ascii="Arial" w:hAnsi="Arial" w:cs="Arial"/>
          <w:color w:val="auto"/>
          <w:sz w:val="20"/>
        </w:rPr>
        <w:t>zadávací dokumentace, nabídky</w:t>
      </w:r>
      <w:r w:rsidR="00F40EBF">
        <w:rPr>
          <w:rFonts w:ascii="Arial" w:hAnsi="Arial" w:cs="Arial"/>
          <w:color w:val="auto"/>
          <w:sz w:val="20"/>
        </w:rPr>
        <w:t>,</w:t>
      </w:r>
      <w:r>
        <w:rPr>
          <w:rFonts w:ascii="Arial" w:hAnsi="Arial" w:cs="Arial"/>
          <w:color w:val="auto"/>
          <w:sz w:val="20"/>
        </w:rPr>
        <w:t xml:space="preserve"> použitelných právních předpisů</w:t>
      </w:r>
      <w:r w:rsidR="00F40EBF">
        <w:rPr>
          <w:rFonts w:ascii="Arial" w:hAnsi="Arial" w:cs="Arial"/>
          <w:color w:val="auto"/>
          <w:sz w:val="20"/>
        </w:rPr>
        <w:t xml:space="preserve"> či technických norem</w:t>
      </w:r>
      <w:r>
        <w:rPr>
          <w:rFonts w:ascii="Arial" w:hAnsi="Arial" w:cs="Arial"/>
          <w:color w:val="auto"/>
          <w:sz w:val="20"/>
        </w:rPr>
        <w:t xml:space="preserve">, má dodané zboží vady a kupující má v této souvislosti odpovídající práva z vadného plnění dle příslušných právních předpisů, zejména </w:t>
      </w:r>
      <w:r w:rsidR="000900F6">
        <w:rPr>
          <w:rFonts w:ascii="Arial" w:hAnsi="Arial" w:cs="Arial"/>
          <w:color w:val="auto"/>
          <w:sz w:val="20"/>
        </w:rPr>
        <w:t>občanského zákoníku</w:t>
      </w:r>
      <w:r>
        <w:rPr>
          <w:rFonts w:ascii="Arial" w:hAnsi="Arial" w:cs="Arial"/>
          <w:color w:val="auto"/>
          <w:sz w:val="20"/>
        </w:rPr>
        <w:t>, a této smlouvy.</w:t>
      </w:r>
      <w:r w:rsidR="00656857">
        <w:rPr>
          <w:rFonts w:ascii="Arial" w:hAnsi="Arial" w:cs="Arial"/>
          <w:color w:val="auto"/>
          <w:sz w:val="20"/>
        </w:rPr>
        <w:t xml:space="preserve"> Prodávající se zavazuje dodávat pouze zboží zcela nové, nikdy nepoužité.</w:t>
      </w:r>
    </w:p>
    <w:p w14:paraId="684F0DA6" w14:textId="230947F7" w:rsidR="00F554F1" w:rsidRPr="00F554F1" w:rsidRDefault="00CA62CD" w:rsidP="00F554F1">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sidRPr="00F554F1">
        <w:rPr>
          <w:rFonts w:ascii="Arial" w:hAnsi="Arial" w:cs="Arial"/>
          <w:color w:val="auto"/>
          <w:sz w:val="20"/>
        </w:rPr>
        <w:t>Vybraný prodávající je povinen dodávat zboží ve shodě se vzorky elektroměrů, které předložil v rámci nabídky v souladu se zadávací dokumentací (dále jen „etalon kvality“). Etalony kvality jsou uloženy u kupujícího pro kontrolu kvality dodávaného zboží. Jeden etalon kvality od každého typu elektroměru je vždy zaplombovaný prodávajícím a zbývající dva jsou odplombované pro možnost kontroly dodržování shody.</w:t>
      </w:r>
      <w:r w:rsidR="000C559B" w:rsidRPr="00F554F1">
        <w:rPr>
          <w:rFonts w:ascii="Arial" w:hAnsi="Arial" w:cs="Arial"/>
          <w:color w:val="auto"/>
          <w:sz w:val="20"/>
        </w:rPr>
        <w:t xml:space="preserve"> </w:t>
      </w:r>
    </w:p>
    <w:p w14:paraId="0782FED1" w14:textId="4B783765" w:rsidR="00F554F1" w:rsidRPr="00F554F1" w:rsidRDefault="00366ED3" w:rsidP="00F554F1">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sidRPr="00F554F1">
        <w:rPr>
          <w:rFonts w:ascii="Arial" w:hAnsi="Arial" w:cs="Arial"/>
          <w:color w:val="auto"/>
          <w:sz w:val="20"/>
        </w:rPr>
        <w:t>O</w:t>
      </w:r>
      <w:r w:rsidR="00CA62CD" w:rsidRPr="00F554F1">
        <w:rPr>
          <w:rFonts w:ascii="Arial" w:hAnsi="Arial" w:cs="Arial"/>
          <w:color w:val="auto"/>
          <w:sz w:val="20"/>
        </w:rPr>
        <w:t>dlišnosti provedené řízeným způsobem se schválením notifikované osoby, respektive provedené oddělením řízení kvality výrobce pro případy změn nepodléhajících schválení notifikovanou osobou, vždy však za podmínky, že takto odlišný elektroměr nadále splňuje technickou specifikaci dle této Smlouvy, předá Prodávající</w:t>
      </w:r>
      <w:r w:rsidR="00AC32ED" w:rsidRPr="00F554F1">
        <w:rPr>
          <w:rFonts w:ascii="Arial" w:hAnsi="Arial" w:cs="Arial"/>
          <w:color w:val="auto"/>
          <w:sz w:val="20"/>
        </w:rPr>
        <w:t>,</w:t>
      </w:r>
      <w:r w:rsidR="00CA62CD" w:rsidRPr="00F554F1">
        <w:rPr>
          <w:rFonts w:ascii="Arial" w:hAnsi="Arial" w:cs="Arial"/>
          <w:color w:val="auto"/>
          <w:sz w:val="20"/>
        </w:rPr>
        <w:t xml:space="preserve"> společně s</w:t>
      </w:r>
      <w:r w:rsidR="00C96DF2" w:rsidRPr="00F554F1">
        <w:rPr>
          <w:rFonts w:ascii="Arial" w:hAnsi="Arial" w:cs="Arial"/>
          <w:color w:val="auto"/>
          <w:sz w:val="20"/>
        </w:rPr>
        <w:t xml:space="preserve"> písemným </w:t>
      </w:r>
      <w:r w:rsidR="00CA62CD" w:rsidRPr="00F554F1">
        <w:rPr>
          <w:rFonts w:ascii="Arial" w:hAnsi="Arial" w:cs="Arial"/>
          <w:color w:val="auto"/>
          <w:sz w:val="20"/>
        </w:rPr>
        <w:t>oznámením této změny v dostatečném předstihu</w:t>
      </w:r>
      <w:r w:rsidR="00F369B4" w:rsidRPr="00F554F1">
        <w:rPr>
          <w:rFonts w:ascii="Arial" w:hAnsi="Arial" w:cs="Arial"/>
          <w:color w:val="auto"/>
          <w:sz w:val="20"/>
        </w:rPr>
        <w:t xml:space="preserve"> (min. 3 týdny)</w:t>
      </w:r>
      <w:r w:rsidR="00CA62CD" w:rsidRPr="00F554F1">
        <w:rPr>
          <w:rFonts w:ascii="Arial" w:hAnsi="Arial" w:cs="Arial"/>
          <w:color w:val="auto"/>
          <w:sz w:val="20"/>
        </w:rPr>
        <w:t xml:space="preserve"> před dodávkou</w:t>
      </w:r>
      <w:r w:rsidR="00377129" w:rsidRPr="00F554F1">
        <w:rPr>
          <w:rFonts w:ascii="Arial" w:hAnsi="Arial" w:cs="Arial"/>
          <w:color w:val="auto"/>
          <w:sz w:val="20"/>
        </w:rPr>
        <w:t>,</w:t>
      </w:r>
      <w:r w:rsidR="00CA62CD" w:rsidRPr="00F554F1">
        <w:rPr>
          <w:rFonts w:ascii="Arial" w:hAnsi="Arial" w:cs="Arial"/>
          <w:color w:val="auto"/>
          <w:sz w:val="20"/>
        </w:rPr>
        <w:t xml:space="preserve"> </w:t>
      </w:r>
      <w:r w:rsidR="006F1065" w:rsidRPr="00F554F1">
        <w:rPr>
          <w:rFonts w:ascii="Arial" w:hAnsi="Arial" w:cs="Arial"/>
          <w:color w:val="auto"/>
          <w:sz w:val="20"/>
        </w:rPr>
        <w:t>tř</w:t>
      </w:r>
      <w:r w:rsidR="00FD1AE5" w:rsidRPr="00F554F1">
        <w:rPr>
          <w:rFonts w:ascii="Arial" w:hAnsi="Arial" w:cs="Arial"/>
          <w:color w:val="auto"/>
          <w:sz w:val="20"/>
        </w:rPr>
        <w:t>i</w:t>
      </w:r>
      <w:r w:rsidR="00CA62CD" w:rsidRPr="00F554F1">
        <w:rPr>
          <w:rFonts w:ascii="Arial" w:hAnsi="Arial" w:cs="Arial"/>
          <w:color w:val="auto"/>
          <w:sz w:val="20"/>
        </w:rPr>
        <w:t xml:space="preserve"> vzork</w:t>
      </w:r>
      <w:r w:rsidR="00FD1AE5" w:rsidRPr="00F554F1">
        <w:rPr>
          <w:rFonts w:ascii="Arial" w:hAnsi="Arial" w:cs="Arial"/>
          <w:color w:val="auto"/>
          <w:sz w:val="20"/>
        </w:rPr>
        <w:t>y</w:t>
      </w:r>
      <w:r w:rsidR="00CA62CD" w:rsidRPr="00F554F1">
        <w:rPr>
          <w:rFonts w:ascii="Arial" w:hAnsi="Arial" w:cs="Arial"/>
          <w:color w:val="auto"/>
          <w:sz w:val="20"/>
        </w:rPr>
        <w:t xml:space="preserve"> elektroměrů od každé typové řady dotčené odlišností. Tyto vzorky budou také považovány za Etalony kvality.</w:t>
      </w:r>
    </w:p>
    <w:p w14:paraId="5FFB99CE" w14:textId="74CAACAC" w:rsidR="00F7030A" w:rsidRPr="00E42861" w:rsidRDefault="00F7030A" w:rsidP="00E42861">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Pr>
          <w:rFonts w:ascii="Arial" w:hAnsi="Arial" w:cs="Arial"/>
          <w:color w:val="auto"/>
          <w:sz w:val="20"/>
        </w:rPr>
        <w:t xml:space="preserve">Prodávající poskytuje tímto kupujícímu záruku za jakost jakéhokoli zboží dodaného prodávajícím kupujícímu dle této smlouvy. Záruka dle předchozí věty trvá </w:t>
      </w:r>
      <w:r w:rsidR="00E20CC4">
        <w:rPr>
          <w:rFonts w:ascii="Arial" w:hAnsi="Arial" w:cs="Arial"/>
          <w:color w:val="auto"/>
          <w:sz w:val="20"/>
        </w:rPr>
        <w:t xml:space="preserve">60 </w:t>
      </w:r>
      <w:r w:rsidR="001D5747" w:rsidRPr="00F2599F">
        <w:rPr>
          <w:rFonts w:ascii="Arial" w:hAnsi="Arial" w:cs="Arial"/>
          <w:color w:val="auto"/>
          <w:sz w:val="20"/>
        </w:rPr>
        <w:t>měsíců</w:t>
      </w:r>
      <w:r>
        <w:rPr>
          <w:rFonts w:ascii="Arial" w:hAnsi="Arial" w:cs="Arial"/>
          <w:color w:val="auto"/>
          <w:sz w:val="20"/>
        </w:rPr>
        <w:t xml:space="preserve"> od </w:t>
      </w:r>
      <w:r w:rsidR="003A7045">
        <w:rPr>
          <w:rFonts w:ascii="Arial" w:hAnsi="Arial" w:cs="Arial"/>
          <w:color w:val="auto"/>
          <w:sz w:val="20"/>
        </w:rPr>
        <w:t xml:space="preserve">okamžiku přechodu </w:t>
      </w:r>
      <w:r w:rsidR="003A7045">
        <w:rPr>
          <w:rFonts w:ascii="Arial" w:hAnsi="Arial" w:cs="Arial"/>
          <w:color w:val="auto"/>
          <w:sz w:val="20"/>
        </w:rPr>
        <w:lastRenderedPageBreak/>
        <w:t>vlastnictví ke zboží na kupujícího</w:t>
      </w:r>
      <w:r>
        <w:rPr>
          <w:rFonts w:ascii="Arial" w:hAnsi="Arial" w:cs="Arial"/>
          <w:color w:val="auto"/>
          <w:sz w:val="20"/>
        </w:rPr>
        <w:t xml:space="preserve"> a prodávající jí vůči kupujícímu zaručuje, že dodané zboží bude mít vlastnosti jednak obvyklé, jednak stanovené touto smlouvou, včetně jejích příloh, zadávací dokumentací, nabídkou či obecně závaznými právními předpisy a použitelnými technickými normami. </w:t>
      </w:r>
      <w:r w:rsidR="00656857">
        <w:rPr>
          <w:rFonts w:ascii="Arial" w:hAnsi="Arial" w:cs="Arial"/>
          <w:color w:val="auto"/>
          <w:sz w:val="20"/>
        </w:rPr>
        <w:t xml:space="preserve">Záruka se dále vztahuje na </w:t>
      </w:r>
      <w:r w:rsidR="00A06EA4" w:rsidRPr="00A06EA4">
        <w:rPr>
          <w:rFonts w:ascii="Arial" w:hAnsi="Arial" w:cs="Arial"/>
          <w:color w:val="auto"/>
          <w:sz w:val="20"/>
        </w:rPr>
        <w:t xml:space="preserve">kvalitu materiálu použitého při výrobě </w:t>
      </w:r>
      <w:r w:rsidR="00656857">
        <w:rPr>
          <w:rFonts w:ascii="Arial" w:hAnsi="Arial" w:cs="Arial"/>
          <w:color w:val="auto"/>
          <w:sz w:val="20"/>
        </w:rPr>
        <w:t>zboží a</w:t>
      </w:r>
      <w:r w:rsidR="00A06EA4" w:rsidRPr="00A06EA4">
        <w:rPr>
          <w:rFonts w:ascii="Arial" w:hAnsi="Arial" w:cs="Arial"/>
          <w:color w:val="auto"/>
          <w:sz w:val="20"/>
        </w:rPr>
        <w:t xml:space="preserve"> na </w:t>
      </w:r>
      <w:r w:rsidR="00656857">
        <w:rPr>
          <w:rFonts w:ascii="Arial" w:hAnsi="Arial" w:cs="Arial"/>
          <w:color w:val="auto"/>
          <w:sz w:val="20"/>
        </w:rPr>
        <w:t xml:space="preserve">jeho </w:t>
      </w:r>
      <w:r w:rsidR="00A06EA4" w:rsidRPr="00A06EA4">
        <w:rPr>
          <w:rFonts w:ascii="Arial" w:hAnsi="Arial" w:cs="Arial"/>
          <w:color w:val="auto"/>
          <w:sz w:val="20"/>
        </w:rPr>
        <w:t>správné konstrukční a dílenské zpracování</w:t>
      </w:r>
      <w:r w:rsidR="00656857">
        <w:rPr>
          <w:rFonts w:ascii="Arial" w:hAnsi="Arial" w:cs="Arial"/>
          <w:color w:val="auto"/>
          <w:sz w:val="20"/>
        </w:rPr>
        <w:t>.</w:t>
      </w:r>
      <w:r w:rsidR="00A06EA4">
        <w:rPr>
          <w:rFonts w:ascii="Arial" w:hAnsi="Arial" w:cs="Arial"/>
          <w:color w:val="auto"/>
          <w:sz w:val="20"/>
        </w:rPr>
        <w:t xml:space="preserve"> </w:t>
      </w:r>
      <w:r w:rsidR="00656857">
        <w:rPr>
          <w:rFonts w:ascii="Arial" w:hAnsi="Arial" w:cs="Arial"/>
          <w:color w:val="auto"/>
          <w:sz w:val="20"/>
        </w:rPr>
        <w:t>Prodávající také</w:t>
      </w:r>
      <w:r w:rsidR="00A06EA4" w:rsidRPr="00A06EA4">
        <w:rPr>
          <w:rFonts w:ascii="Arial" w:hAnsi="Arial" w:cs="Arial"/>
          <w:color w:val="auto"/>
          <w:sz w:val="20"/>
        </w:rPr>
        <w:t xml:space="preserve"> ručí za </w:t>
      </w:r>
      <w:r w:rsidR="00E92D1B">
        <w:rPr>
          <w:rFonts w:ascii="Arial" w:hAnsi="Arial" w:cs="Arial"/>
          <w:color w:val="auto"/>
          <w:sz w:val="20"/>
        </w:rPr>
        <w:t xml:space="preserve">vlastnosti zboží umožňující jeho využití pro </w:t>
      </w:r>
      <w:r w:rsidR="00A06EA4" w:rsidRPr="00A06EA4">
        <w:rPr>
          <w:rFonts w:ascii="Arial" w:hAnsi="Arial" w:cs="Arial"/>
          <w:color w:val="auto"/>
          <w:sz w:val="20"/>
        </w:rPr>
        <w:t xml:space="preserve">řádný a provozuschopný stav </w:t>
      </w:r>
      <w:r w:rsidR="00E92D1B">
        <w:rPr>
          <w:rFonts w:ascii="Arial" w:hAnsi="Arial" w:cs="Arial"/>
          <w:color w:val="auto"/>
          <w:sz w:val="20"/>
        </w:rPr>
        <w:t>zařízení, pokud je zboží určeno k montáži do takového zařízení.</w:t>
      </w:r>
      <w:r w:rsidR="00A06EA4" w:rsidRPr="00A06EA4">
        <w:rPr>
          <w:rFonts w:ascii="Arial" w:hAnsi="Arial" w:cs="Arial"/>
          <w:color w:val="auto"/>
          <w:sz w:val="20"/>
        </w:rPr>
        <w:t xml:space="preserve"> </w:t>
      </w:r>
      <w:r w:rsidR="0085674E">
        <w:rPr>
          <w:rFonts w:ascii="Arial" w:hAnsi="Arial" w:cs="Arial"/>
          <w:color w:val="auto"/>
          <w:sz w:val="20"/>
        </w:rPr>
        <w:t>Ustanovení tohoto článku, jakož i jiná ustanovení této smlouvy týkající se práv z vadného plnění a jejich uplatňování se použijí i pro práva ze záruky a jejich uplatňování.</w:t>
      </w:r>
    </w:p>
    <w:p w14:paraId="5FFB99D0" w14:textId="4C11CBE1" w:rsidR="004A066A" w:rsidRPr="00E42861" w:rsidRDefault="004A066A" w:rsidP="00E42861">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Pr>
          <w:rFonts w:ascii="Arial" w:hAnsi="Arial" w:cs="Arial"/>
          <w:color w:val="auto"/>
          <w:sz w:val="20"/>
        </w:rPr>
        <w:t>Odhalí-li kupující vadu zboží a chce-li uplatnit svá práva z vadného plnění, musí odhalenou vadu oznámit prodávajícímu</w:t>
      </w:r>
      <w:r w:rsidR="00654BD2">
        <w:rPr>
          <w:rFonts w:ascii="Arial" w:hAnsi="Arial" w:cs="Arial"/>
          <w:color w:val="auto"/>
          <w:sz w:val="20"/>
        </w:rPr>
        <w:t xml:space="preserve"> </w:t>
      </w:r>
      <w:r w:rsidR="00DD771B">
        <w:rPr>
          <w:rFonts w:ascii="Arial" w:hAnsi="Arial" w:cs="Arial"/>
          <w:color w:val="auto"/>
          <w:sz w:val="20"/>
        </w:rPr>
        <w:t xml:space="preserve">bez zbytečného odkladu, nejpozději </w:t>
      </w:r>
      <w:r w:rsidR="00DD771B" w:rsidRPr="00AE7DFA">
        <w:rPr>
          <w:rFonts w:ascii="Arial" w:hAnsi="Arial" w:cs="Arial"/>
          <w:color w:val="auto"/>
          <w:sz w:val="20"/>
        </w:rPr>
        <w:t xml:space="preserve">do </w:t>
      </w:r>
      <w:r w:rsidR="00A5476E">
        <w:rPr>
          <w:rFonts w:ascii="Arial" w:hAnsi="Arial" w:cs="Arial"/>
          <w:color w:val="auto"/>
          <w:sz w:val="20"/>
        </w:rPr>
        <w:t>2</w:t>
      </w:r>
      <w:r w:rsidR="00DD771B" w:rsidRPr="00AE7DFA">
        <w:rPr>
          <w:rFonts w:ascii="Arial" w:hAnsi="Arial" w:cs="Arial"/>
          <w:color w:val="auto"/>
          <w:sz w:val="20"/>
        </w:rPr>
        <w:t xml:space="preserve"> týdnů</w:t>
      </w:r>
      <w:r w:rsidR="00654BD2">
        <w:rPr>
          <w:rFonts w:ascii="Arial" w:hAnsi="Arial" w:cs="Arial"/>
          <w:color w:val="auto"/>
          <w:sz w:val="20"/>
        </w:rPr>
        <w:t xml:space="preserve"> ode dne, kdy se o vadě zboží dozvěděl</w:t>
      </w:r>
      <w:r>
        <w:rPr>
          <w:rFonts w:ascii="Arial" w:hAnsi="Arial" w:cs="Arial"/>
          <w:color w:val="auto"/>
          <w:sz w:val="20"/>
        </w:rPr>
        <w:t xml:space="preserve">. </w:t>
      </w:r>
      <w:r w:rsidR="0079087F">
        <w:rPr>
          <w:rFonts w:ascii="Arial" w:hAnsi="Arial" w:cs="Arial"/>
          <w:color w:val="auto"/>
          <w:sz w:val="20"/>
        </w:rPr>
        <w:t>V oznámení vady je třeba popsat oznamovanou vadu nebo způsob, jakým se tato vada projevuje.</w:t>
      </w:r>
    </w:p>
    <w:p w14:paraId="5FFB99D2" w14:textId="7BEDCBE1" w:rsidR="00A06BB9" w:rsidRDefault="004A066A" w:rsidP="00E42861">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Pr>
          <w:rFonts w:ascii="Arial" w:hAnsi="Arial" w:cs="Arial"/>
          <w:color w:val="auto"/>
          <w:sz w:val="20"/>
        </w:rPr>
        <w:t xml:space="preserve">Oznámil-li kupující prodávajícímu vadu ohledně dodaného zboží, za které ještě neuhradil prodávajícímu jeho cenu, protože doba </w:t>
      </w:r>
      <w:r w:rsidR="00D632B0">
        <w:rPr>
          <w:rFonts w:ascii="Arial" w:hAnsi="Arial" w:cs="Arial"/>
          <w:color w:val="auto"/>
          <w:sz w:val="20"/>
        </w:rPr>
        <w:t>splatnosti dle čl. III. odst. 5</w:t>
      </w:r>
      <w:r>
        <w:rPr>
          <w:rFonts w:ascii="Arial" w:hAnsi="Arial" w:cs="Arial"/>
          <w:color w:val="auto"/>
          <w:sz w:val="20"/>
        </w:rPr>
        <w:t>. ještě neuplynula</w:t>
      </w:r>
      <w:r w:rsidR="0079087F">
        <w:rPr>
          <w:rFonts w:ascii="Arial" w:hAnsi="Arial" w:cs="Arial"/>
          <w:color w:val="auto"/>
          <w:sz w:val="20"/>
        </w:rPr>
        <w:t>, staví se doba splatnosti ohledně tohoto reklamovaného zbož</w:t>
      </w:r>
      <w:r w:rsidR="002A4F9C">
        <w:rPr>
          <w:rFonts w:ascii="Arial" w:hAnsi="Arial" w:cs="Arial"/>
          <w:color w:val="auto"/>
          <w:sz w:val="20"/>
        </w:rPr>
        <w:t xml:space="preserve">í do doby, </w:t>
      </w:r>
      <w:r w:rsidR="0079087F">
        <w:rPr>
          <w:rFonts w:ascii="Arial" w:hAnsi="Arial" w:cs="Arial"/>
          <w:color w:val="auto"/>
          <w:sz w:val="20"/>
        </w:rPr>
        <w:t xml:space="preserve">než bude </w:t>
      </w:r>
      <w:r w:rsidR="009E61DB">
        <w:rPr>
          <w:rFonts w:ascii="Arial" w:hAnsi="Arial" w:cs="Arial"/>
          <w:color w:val="auto"/>
          <w:sz w:val="20"/>
        </w:rPr>
        <w:t>vada odstraněna</w:t>
      </w:r>
      <w:r w:rsidR="0079087F">
        <w:rPr>
          <w:rFonts w:ascii="Arial" w:hAnsi="Arial" w:cs="Arial"/>
          <w:color w:val="auto"/>
          <w:sz w:val="20"/>
        </w:rPr>
        <w:t xml:space="preserve"> nebo než kupující ohledně vadného zboží uplatní jiné své právo z vadného plnění.</w:t>
      </w:r>
      <w:r>
        <w:rPr>
          <w:rFonts w:ascii="Arial" w:hAnsi="Arial" w:cs="Arial"/>
          <w:color w:val="auto"/>
          <w:sz w:val="20"/>
        </w:rPr>
        <w:t xml:space="preserve"> </w:t>
      </w:r>
    </w:p>
    <w:p w14:paraId="565D0583" w14:textId="77777777" w:rsidR="007426C4" w:rsidRDefault="007D564C" w:rsidP="00264E53">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bookmarkStart w:id="8" w:name="_Hlk528063240"/>
      <w:r w:rsidRPr="007426C4">
        <w:rPr>
          <w:rFonts w:ascii="Arial" w:hAnsi="Arial" w:cs="Arial"/>
          <w:color w:val="auto"/>
          <w:sz w:val="20"/>
        </w:rPr>
        <w:t xml:space="preserve">Zjistí-li kupující v záruční době, že dodané zboží neodpovídá sjednaným parametrům nebo požadavkům na funkčnost zboží vymezených touto smlouvou, jejími přílohami a technickými normami, jež se vztahují k dodávanému zboží, vyhrazuje si kupující právo vrátit prodávajícímu celou dodávku zboží dodanou na základě jednotlivé </w:t>
      </w:r>
      <w:r w:rsidR="00CC3EC4" w:rsidRPr="007426C4">
        <w:rPr>
          <w:rFonts w:ascii="Arial" w:hAnsi="Arial" w:cs="Arial"/>
          <w:color w:val="auto"/>
          <w:sz w:val="20"/>
        </w:rPr>
        <w:t>výzvy k plnění</w:t>
      </w:r>
      <w:r w:rsidRPr="007426C4">
        <w:rPr>
          <w:rFonts w:ascii="Arial" w:hAnsi="Arial" w:cs="Arial"/>
          <w:color w:val="auto"/>
          <w:sz w:val="20"/>
        </w:rPr>
        <w:t>, která má stejné výrobní nedostatky a požadovat po prodávajícím dodání nového bezvadného zboží.</w:t>
      </w:r>
      <w:bookmarkEnd w:id="8"/>
    </w:p>
    <w:p w14:paraId="7EEEA03F" w14:textId="0C8BFE11" w:rsidR="007426C4" w:rsidRPr="00427050" w:rsidRDefault="007426C4" w:rsidP="007426C4">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sidRPr="00427050">
        <w:rPr>
          <w:rFonts w:ascii="Arial" w:hAnsi="Arial" w:cs="Arial"/>
          <w:color w:val="auto"/>
          <w:sz w:val="20"/>
        </w:rPr>
        <w:t>Zjistí-li kupující v záruční době, že</w:t>
      </w:r>
      <w:r w:rsidR="005B5DC8" w:rsidRPr="00427050">
        <w:rPr>
          <w:rFonts w:ascii="Arial" w:hAnsi="Arial" w:cs="Arial"/>
          <w:color w:val="auto"/>
          <w:sz w:val="20"/>
        </w:rPr>
        <w:t xml:space="preserve"> podíl</w:t>
      </w:r>
      <w:r w:rsidRPr="00427050">
        <w:rPr>
          <w:rFonts w:ascii="Arial" w:hAnsi="Arial" w:cs="Arial"/>
          <w:color w:val="auto"/>
          <w:sz w:val="20"/>
        </w:rPr>
        <w:t xml:space="preserve"> </w:t>
      </w:r>
      <w:r w:rsidR="00DC3978" w:rsidRPr="00427050">
        <w:rPr>
          <w:rFonts w:ascii="Arial" w:hAnsi="Arial" w:cs="Arial"/>
          <w:color w:val="auto"/>
          <w:sz w:val="20"/>
        </w:rPr>
        <w:t>vadného</w:t>
      </w:r>
      <w:r w:rsidRPr="00427050">
        <w:rPr>
          <w:rFonts w:ascii="Arial" w:hAnsi="Arial" w:cs="Arial"/>
          <w:color w:val="auto"/>
          <w:sz w:val="20"/>
        </w:rPr>
        <w:t xml:space="preserve"> zboží</w:t>
      </w:r>
      <w:r w:rsidR="007568A7" w:rsidRPr="00427050">
        <w:rPr>
          <w:rFonts w:ascii="Arial" w:hAnsi="Arial" w:cs="Arial"/>
          <w:color w:val="auto"/>
          <w:sz w:val="20"/>
        </w:rPr>
        <w:t xml:space="preserve"> dle </w:t>
      </w:r>
      <w:r w:rsidR="00BB03BE" w:rsidRPr="00427050">
        <w:rPr>
          <w:rFonts w:ascii="Arial" w:hAnsi="Arial" w:cs="Arial"/>
          <w:color w:val="auto"/>
          <w:sz w:val="20"/>
        </w:rPr>
        <w:t xml:space="preserve">čl. V </w:t>
      </w:r>
      <w:r w:rsidR="007568A7" w:rsidRPr="00427050">
        <w:rPr>
          <w:rFonts w:ascii="Arial" w:hAnsi="Arial" w:cs="Arial"/>
          <w:color w:val="auto"/>
          <w:sz w:val="20"/>
        </w:rPr>
        <w:t xml:space="preserve">odst. 5 </w:t>
      </w:r>
      <w:r w:rsidRPr="00427050">
        <w:rPr>
          <w:rFonts w:ascii="Arial" w:hAnsi="Arial" w:cs="Arial"/>
          <w:color w:val="auto"/>
          <w:sz w:val="20"/>
        </w:rPr>
        <w:t xml:space="preserve"> </w:t>
      </w:r>
      <w:r w:rsidR="00134BB4" w:rsidRPr="00427050">
        <w:rPr>
          <w:rFonts w:ascii="Arial" w:hAnsi="Arial" w:cs="Arial"/>
          <w:color w:val="auto"/>
          <w:sz w:val="20"/>
        </w:rPr>
        <w:t xml:space="preserve">v rámci výrobní série nebo v rámci </w:t>
      </w:r>
      <w:r w:rsidR="00CC4750" w:rsidRPr="00427050">
        <w:rPr>
          <w:rFonts w:ascii="Arial" w:hAnsi="Arial" w:cs="Arial"/>
          <w:color w:val="auto"/>
          <w:sz w:val="20"/>
        </w:rPr>
        <w:t>jednotlivé dodávky</w:t>
      </w:r>
      <w:r w:rsidR="00BB03BE" w:rsidRPr="00427050">
        <w:rPr>
          <w:rFonts w:ascii="Arial" w:hAnsi="Arial" w:cs="Arial"/>
          <w:color w:val="auto"/>
          <w:sz w:val="20"/>
        </w:rPr>
        <w:t xml:space="preserve"> přesahuje </w:t>
      </w:r>
      <w:r w:rsidR="00FE435E" w:rsidRPr="00427050">
        <w:rPr>
          <w:rFonts w:ascii="Arial" w:hAnsi="Arial" w:cs="Arial"/>
          <w:color w:val="auto"/>
          <w:sz w:val="20"/>
        </w:rPr>
        <w:t>1% celkového množství výrobní série nebo jednotlivé dodávky,</w:t>
      </w:r>
      <w:r w:rsidR="00CC4750" w:rsidRPr="00427050">
        <w:rPr>
          <w:rFonts w:ascii="Arial" w:hAnsi="Arial" w:cs="Arial"/>
          <w:color w:val="auto"/>
          <w:sz w:val="20"/>
        </w:rPr>
        <w:t xml:space="preserve"> </w:t>
      </w:r>
      <w:r w:rsidRPr="00427050">
        <w:rPr>
          <w:rFonts w:ascii="Arial" w:hAnsi="Arial" w:cs="Arial"/>
          <w:color w:val="auto"/>
          <w:sz w:val="20"/>
        </w:rPr>
        <w:t xml:space="preserve">vyhrazuje si kupující právo vrátit prodávajícímu celou </w:t>
      </w:r>
      <w:r w:rsidR="00364712" w:rsidRPr="00427050">
        <w:rPr>
          <w:rFonts w:ascii="Arial" w:hAnsi="Arial" w:cs="Arial"/>
          <w:color w:val="auto"/>
          <w:sz w:val="20"/>
        </w:rPr>
        <w:t xml:space="preserve">výrobní sérii nebo </w:t>
      </w:r>
      <w:r w:rsidRPr="00427050">
        <w:rPr>
          <w:rFonts w:ascii="Arial" w:hAnsi="Arial" w:cs="Arial"/>
          <w:color w:val="auto"/>
          <w:sz w:val="20"/>
        </w:rPr>
        <w:t>dodávku zboží dodanou na základě jednotlivé výzvy k</w:t>
      </w:r>
      <w:r w:rsidR="00FC27F8" w:rsidRPr="00427050">
        <w:rPr>
          <w:rFonts w:ascii="Arial" w:hAnsi="Arial" w:cs="Arial"/>
          <w:color w:val="auto"/>
          <w:sz w:val="20"/>
        </w:rPr>
        <w:t> </w:t>
      </w:r>
      <w:r w:rsidRPr="00427050">
        <w:rPr>
          <w:rFonts w:ascii="Arial" w:hAnsi="Arial" w:cs="Arial"/>
          <w:color w:val="auto"/>
          <w:sz w:val="20"/>
        </w:rPr>
        <w:t>plnění</w:t>
      </w:r>
      <w:r w:rsidR="00FC27F8" w:rsidRPr="00427050">
        <w:rPr>
          <w:rFonts w:ascii="Arial" w:hAnsi="Arial" w:cs="Arial"/>
          <w:color w:val="auto"/>
          <w:sz w:val="20"/>
        </w:rPr>
        <w:t xml:space="preserve"> na náklady prodávajícího</w:t>
      </w:r>
      <w:r w:rsidR="008B0F8B" w:rsidRPr="00427050">
        <w:rPr>
          <w:rFonts w:ascii="Arial" w:hAnsi="Arial" w:cs="Arial"/>
          <w:color w:val="auto"/>
          <w:sz w:val="20"/>
        </w:rPr>
        <w:t xml:space="preserve"> </w:t>
      </w:r>
      <w:r w:rsidRPr="00427050">
        <w:rPr>
          <w:rFonts w:ascii="Arial" w:hAnsi="Arial" w:cs="Arial"/>
          <w:color w:val="auto"/>
          <w:sz w:val="20"/>
        </w:rPr>
        <w:t>a požadovat po prodávajícím dodání</w:t>
      </w:r>
      <w:r w:rsidR="00FC27F8" w:rsidRPr="00427050">
        <w:rPr>
          <w:rFonts w:ascii="Arial" w:hAnsi="Arial" w:cs="Arial"/>
          <w:color w:val="auto"/>
          <w:sz w:val="20"/>
        </w:rPr>
        <w:t xml:space="preserve"> náhrady v podobě</w:t>
      </w:r>
      <w:r w:rsidRPr="00427050">
        <w:rPr>
          <w:rFonts w:ascii="Arial" w:hAnsi="Arial" w:cs="Arial"/>
          <w:color w:val="auto"/>
          <w:sz w:val="20"/>
        </w:rPr>
        <w:t xml:space="preserve"> nového bezvadného zboží</w:t>
      </w:r>
      <w:r w:rsidR="00FC27F8" w:rsidRPr="00427050">
        <w:rPr>
          <w:rFonts w:ascii="Arial" w:hAnsi="Arial" w:cs="Arial"/>
          <w:color w:val="auto"/>
          <w:sz w:val="20"/>
        </w:rPr>
        <w:t xml:space="preserve"> ve lhůtě, která </w:t>
      </w:r>
      <w:r w:rsidR="00AE4921" w:rsidRPr="00427050">
        <w:rPr>
          <w:rFonts w:ascii="Arial" w:hAnsi="Arial" w:cs="Arial"/>
          <w:color w:val="auto"/>
          <w:sz w:val="20"/>
        </w:rPr>
        <w:t>bude odpovídat lhůtě dle čl. II odst. 3 této smlouvy</w:t>
      </w:r>
      <w:r w:rsidRPr="00427050">
        <w:rPr>
          <w:rFonts w:ascii="Arial" w:hAnsi="Arial" w:cs="Arial"/>
          <w:color w:val="auto"/>
          <w:sz w:val="20"/>
        </w:rPr>
        <w:t>.</w:t>
      </w:r>
    </w:p>
    <w:p w14:paraId="5FFB99D3" w14:textId="01F2B02B" w:rsidR="00294CF2" w:rsidRPr="007426C4" w:rsidRDefault="00294CF2" w:rsidP="00264E53">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sidRPr="007426C4">
        <w:rPr>
          <w:rFonts w:ascii="Arial" w:hAnsi="Arial" w:cs="Arial"/>
          <w:color w:val="auto"/>
          <w:sz w:val="20"/>
        </w:rPr>
        <w:t>Kupující</w:t>
      </w:r>
      <w:r w:rsidR="00327D7B" w:rsidRPr="007426C4">
        <w:rPr>
          <w:rFonts w:ascii="Arial" w:hAnsi="Arial" w:cs="Arial"/>
          <w:color w:val="auto"/>
          <w:sz w:val="20"/>
        </w:rPr>
        <w:t xml:space="preserve"> je oprávněn v</w:t>
      </w:r>
      <w:r w:rsidRPr="007426C4">
        <w:rPr>
          <w:rFonts w:ascii="Arial" w:hAnsi="Arial" w:cs="Arial"/>
          <w:color w:val="auto"/>
          <w:sz w:val="20"/>
        </w:rPr>
        <w:t> oznámení vady</w:t>
      </w:r>
      <w:r w:rsidR="00327D7B" w:rsidRPr="007426C4">
        <w:rPr>
          <w:rFonts w:ascii="Arial" w:hAnsi="Arial" w:cs="Arial"/>
          <w:color w:val="auto"/>
          <w:sz w:val="20"/>
        </w:rPr>
        <w:t xml:space="preserve"> zvolit volbu svého </w:t>
      </w:r>
      <w:r w:rsidR="00F83CCA" w:rsidRPr="007426C4">
        <w:rPr>
          <w:rFonts w:ascii="Arial" w:hAnsi="Arial" w:cs="Arial"/>
          <w:color w:val="auto"/>
          <w:sz w:val="20"/>
        </w:rPr>
        <w:t>práva z vadného plnění</w:t>
      </w:r>
      <w:r w:rsidRPr="007426C4">
        <w:rPr>
          <w:rFonts w:ascii="Arial" w:hAnsi="Arial" w:cs="Arial"/>
          <w:color w:val="auto"/>
          <w:sz w:val="20"/>
        </w:rPr>
        <w:t>, přičemž kupujícímu vždy náleží následující práva z vadného plnění, a to dle jeho volby</w:t>
      </w:r>
      <w:r w:rsidR="00EE41F6" w:rsidRPr="007426C4">
        <w:rPr>
          <w:rFonts w:ascii="Arial" w:hAnsi="Arial" w:cs="Arial"/>
          <w:color w:val="auto"/>
          <w:sz w:val="20"/>
        </w:rPr>
        <w:t xml:space="preserve"> a bez ohledu na to,</w:t>
      </w:r>
      <w:r w:rsidR="00F77024" w:rsidRPr="007426C4">
        <w:rPr>
          <w:rFonts w:ascii="Arial" w:hAnsi="Arial" w:cs="Arial"/>
          <w:color w:val="auto"/>
          <w:sz w:val="20"/>
        </w:rPr>
        <w:t xml:space="preserve"> zda oznamovaná vada znamená podstatné či nepodstatné porušení </w:t>
      </w:r>
      <w:r w:rsidR="005B1F96" w:rsidRPr="007426C4">
        <w:rPr>
          <w:rFonts w:ascii="Arial" w:hAnsi="Arial" w:cs="Arial"/>
          <w:color w:val="auto"/>
          <w:sz w:val="20"/>
        </w:rPr>
        <w:t xml:space="preserve">této </w:t>
      </w:r>
      <w:r w:rsidR="00F77024" w:rsidRPr="007426C4">
        <w:rPr>
          <w:rFonts w:ascii="Arial" w:hAnsi="Arial" w:cs="Arial"/>
          <w:color w:val="auto"/>
          <w:sz w:val="20"/>
        </w:rPr>
        <w:t>smlouvy</w:t>
      </w:r>
      <w:r w:rsidRPr="007426C4">
        <w:rPr>
          <w:rFonts w:ascii="Arial" w:hAnsi="Arial" w:cs="Arial"/>
          <w:color w:val="auto"/>
          <w:sz w:val="20"/>
        </w:rPr>
        <w:t>:</w:t>
      </w:r>
    </w:p>
    <w:p w14:paraId="5FFB99D6" w14:textId="77777777" w:rsidR="00F33E1C" w:rsidRDefault="00F33E1C" w:rsidP="004D6F9F">
      <w:pPr>
        <w:pStyle w:val="Zkladntext"/>
        <w:tabs>
          <w:tab w:val="num" w:pos="426"/>
        </w:tabs>
        <w:spacing w:line="280" w:lineRule="atLeast"/>
        <w:ind w:left="1440"/>
        <w:jc w:val="both"/>
        <w:rPr>
          <w:rFonts w:ascii="Arial" w:hAnsi="Arial" w:cs="Arial"/>
          <w:color w:val="auto"/>
          <w:sz w:val="20"/>
        </w:rPr>
      </w:pPr>
    </w:p>
    <w:p w14:paraId="4132C758" w14:textId="0B06E608" w:rsidR="009E61DB" w:rsidRDefault="00294CF2" w:rsidP="008A3C64">
      <w:pPr>
        <w:pStyle w:val="Zkladntext"/>
        <w:numPr>
          <w:ilvl w:val="1"/>
          <w:numId w:val="4"/>
        </w:numPr>
        <w:tabs>
          <w:tab w:val="num" w:pos="426"/>
        </w:tabs>
        <w:spacing w:after="120" w:line="276" w:lineRule="auto"/>
        <w:ind w:left="1434" w:hanging="357"/>
        <w:jc w:val="both"/>
        <w:rPr>
          <w:rFonts w:ascii="Arial" w:hAnsi="Arial" w:cs="Arial"/>
          <w:color w:val="auto"/>
          <w:sz w:val="20"/>
        </w:rPr>
      </w:pPr>
      <w:r w:rsidRPr="00D71308">
        <w:rPr>
          <w:rFonts w:ascii="Arial" w:hAnsi="Arial" w:cs="Arial"/>
          <w:color w:val="auto"/>
          <w:sz w:val="20"/>
        </w:rPr>
        <w:t>odstranění vady dodáním nového zboží bez vady nebo dodáním chybějícího zboží;</w:t>
      </w:r>
    </w:p>
    <w:p w14:paraId="5DB042DC" w14:textId="2223721E" w:rsidR="00E20CC4" w:rsidRDefault="00E20CC4" w:rsidP="008A3C64">
      <w:pPr>
        <w:pStyle w:val="Zkladntext"/>
        <w:numPr>
          <w:ilvl w:val="1"/>
          <w:numId w:val="4"/>
        </w:numPr>
        <w:tabs>
          <w:tab w:val="num" w:pos="426"/>
        </w:tabs>
        <w:spacing w:after="120" w:line="276" w:lineRule="auto"/>
        <w:ind w:left="1434" w:hanging="357"/>
        <w:jc w:val="both"/>
        <w:rPr>
          <w:rFonts w:ascii="Arial" w:hAnsi="Arial" w:cs="Arial"/>
          <w:color w:val="auto"/>
          <w:sz w:val="20"/>
        </w:rPr>
      </w:pPr>
      <w:r>
        <w:rPr>
          <w:rFonts w:ascii="Arial" w:hAnsi="Arial" w:cs="Arial"/>
          <w:color w:val="auto"/>
          <w:sz w:val="20"/>
        </w:rPr>
        <w:t>odstranění vady opravou zboží;</w:t>
      </w:r>
    </w:p>
    <w:p w14:paraId="30B6EF43" w14:textId="7EC1C5CB" w:rsidR="00A80DC3" w:rsidRDefault="00A80DC3" w:rsidP="00A80DC3">
      <w:pPr>
        <w:pStyle w:val="Zkladntext"/>
        <w:numPr>
          <w:ilvl w:val="1"/>
          <w:numId w:val="4"/>
        </w:numPr>
        <w:tabs>
          <w:tab w:val="num" w:pos="426"/>
        </w:tabs>
        <w:spacing w:after="120" w:line="276" w:lineRule="auto"/>
        <w:ind w:left="1434" w:hanging="357"/>
        <w:jc w:val="both"/>
        <w:rPr>
          <w:rFonts w:ascii="Arial" w:hAnsi="Arial" w:cs="Arial"/>
          <w:color w:val="auto"/>
          <w:sz w:val="20"/>
        </w:rPr>
      </w:pPr>
      <w:r>
        <w:rPr>
          <w:rFonts w:ascii="Arial" w:hAnsi="Arial" w:cs="Arial"/>
          <w:color w:val="auto"/>
          <w:sz w:val="20"/>
        </w:rPr>
        <w:t>přiměřená sleva z ceny, nejméně vždy však 10% z ceny dodaného vadného zboží;</w:t>
      </w:r>
    </w:p>
    <w:p w14:paraId="5FFB99DC" w14:textId="72B161BB" w:rsidR="000E73ED" w:rsidRPr="008C4167" w:rsidRDefault="00294CF2" w:rsidP="00A80DC3">
      <w:pPr>
        <w:pStyle w:val="Zkladntext"/>
        <w:numPr>
          <w:ilvl w:val="1"/>
          <w:numId w:val="4"/>
        </w:numPr>
        <w:tabs>
          <w:tab w:val="num" w:pos="426"/>
        </w:tabs>
        <w:spacing w:after="120" w:line="276" w:lineRule="auto"/>
        <w:ind w:left="1434" w:hanging="357"/>
        <w:jc w:val="both"/>
        <w:rPr>
          <w:rFonts w:ascii="Arial" w:hAnsi="Arial" w:cs="Arial"/>
          <w:color w:val="auto"/>
          <w:sz w:val="20"/>
        </w:rPr>
      </w:pPr>
      <w:r w:rsidRPr="00D71308">
        <w:rPr>
          <w:rFonts w:ascii="Arial" w:hAnsi="Arial" w:cs="Arial"/>
          <w:color w:val="auto"/>
          <w:sz w:val="20"/>
        </w:rPr>
        <w:t>odstoupení od této smlouvy</w:t>
      </w:r>
      <w:r w:rsidR="002A5A03" w:rsidRPr="00D71308">
        <w:rPr>
          <w:rFonts w:ascii="Arial" w:hAnsi="Arial" w:cs="Arial"/>
          <w:color w:val="auto"/>
          <w:sz w:val="20"/>
        </w:rPr>
        <w:t xml:space="preserve"> za podmínek v ní uvedených</w:t>
      </w:r>
      <w:r w:rsidRPr="00D71308">
        <w:rPr>
          <w:rFonts w:ascii="Arial" w:hAnsi="Arial" w:cs="Arial"/>
          <w:color w:val="auto"/>
          <w:sz w:val="20"/>
        </w:rPr>
        <w:t>.</w:t>
      </w:r>
    </w:p>
    <w:p w14:paraId="59C2FBC3" w14:textId="7D1B20C5" w:rsidR="0086049F" w:rsidRPr="00E42861" w:rsidRDefault="00C41010" w:rsidP="00E42861">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bookmarkStart w:id="9" w:name="_Hlk528063393"/>
      <w:r w:rsidRPr="00D71308">
        <w:rPr>
          <w:rFonts w:ascii="Arial" w:hAnsi="Arial" w:cs="Arial"/>
          <w:color w:val="auto"/>
          <w:sz w:val="20"/>
        </w:rPr>
        <w:t xml:space="preserve">Požaduje-li </w:t>
      </w:r>
      <w:r w:rsidR="00012A5F">
        <w:rPr>
          <w:rFonts w:ascii="Arial" w:hAnsi="Arial" w:cs="Arial"/>
          <w:color w:val="auto"/>
          <w:sz w:val="20"/>
        </w:rPr>
        <w:t>kupující</w:t>
      </w:r>
      <w:r w:rsidRPr="00D71308">
        <w:rPr>
          <w:rFonts w:ascii="Arial" w:hAnsi="Arial" w:cs="Arial"/>
          <w:color w:val="auto"/>
          <w:sz w:val="20"/>
        </w:rPr>
        <w:t xml:space="preserve"> odstranění vad zboží způsobem dle odst. </w:t>
      </w:r>
      <w:r w:rsidR="00340165">
        <w:rPr>
          <w:rFonts w:ascii="Arial" w:hAnsi="Arial" w:cs="Arial"/>
          <w:color w:val="auto"/>
          <w:sz w:val="20"/>
        </w:rPr>
        <w:t>8</w:t>
      </w:r>
      <w:r w:rsidR="00637C1F" w:rsidRPr="00D71308">
        <w:rPr>
          <w:rFonts w:ascii="Arial" w:hAnsi="Arial" w:cs="Arial"/>
          <w:color w:val="auto"/>
          <w:sz w:val="20"/>
        </w:rPr>
        <w:t>.</w:t>
      </w:r>
      <w:r w:rsidRPr="00D71308">
        <w:rPr>
          <w:rFonts w:ascii="Arial" w:hAnsi="Arial" w:cs="Arial"/>
          <w:color w:val="auto"/>
          <w:sz w:val="20"/>
        </w:rPr>
        <w:t xml:space="preserve"> písm. a</w:t>
      </w:r>
      <w:r w:rsidR="00A80DC3">
        <w:rPr>
          <w:rFonts w:ascii="Arial" w:hAnsi="Arial" w:cs="Arial"/>
          <w:color w:val="auto"/>
          <w:sz w:val="20"/>
        </w:rPr>
        <w:t xml:space="preserve">. </w:t>
      </w:r>
      <w:r w:rsidR="00A40F55">
        <w:rPr>
          <w:rFonts w:ascii="Arial" w:hAnsi="Arial" w:cs="Arial"/>
          <w:color w:val="auto"/>
          <w:sz w:val="20"/>
        </w:rPr>
        <w:t>a</w:t>
      </w:r>
      <w:r w:rsidR="00A80DC3">
        <w:rPr>
          <w:rFonts w:ascii="Arial" w:hAnsi="Arial" w:cs="Arial"/>
          <w:color w:val="auto"/>
          <w:sz w:val="20"/>
        </w:rPr>
        <w:t xml:space="preserve"> </w:t>
      </w:r>
      <w:r w:rsidR="00A40F55">
        <w:rPr>
          <w:rFonts w:ascii="Arial" w:hAnsi="Arial" w:cs="Arial"/>
          <w:color w:val="auto"/>
          <w:sz w:val="20"/>
        </w:rPr>
        <w:t xml:space="preserve">písm. </w:t>
      </w:r>
      <w:r w:rsidR="00A80DC3">
        <w:rPr>
          <w:rFonts w:ascii="Arial" w:hAnsi="Arial" w:cs="Arial"/>
          <w:color w:val="auto"/>
          <w:sz w:val="20"/>
        </w:rPr>
        <w:t>b.</w:t>
      </w:r>
      <w:r w:rsidRPr="00D71308">
        <w:rPr>
          <w:rFonts w:ascii="Arial" w:hAnsi="Arial" w:cs="Arial"/>
          <w:color w:val="auto"/>
          <w:sz w:val="20"/>
        </w:rPr>
        <w:t xml:space="preserve"> tohoto článku, musí p</w:t>
      </w:r>
      <w:r w:rsidR="00ED1F86" w:rsidRPr="00D71308">
        <w:rPr>
          <w:rFonts w:ascii="Arial" w:hAnsi="Arial" w:cs="Arial"/>
          <w:color w:val="auto"/>
          <w:sz w:val="20"/>
        </w:rPr>
        <w:t xml:space="preserve">rodávající provést odstranění vad zboží </w:t>
      </w:r>
      <w:r w:rsidR="00E9504F" w:rsidRPr="00D71308">
        <w:rPr>
          <w:rFonts w:ascii="Arial" w:hAnsi="Arial" w:cs="Arial"/>
          <w:color w:val="auto"/>
          <w:sz w:val="20"/>
        </w:rPr>
        <w:t>způsobem</w:t>
      </w:r>
      <w:r w:rsidR="00ED1F86" w:rsidRPr="00D71308">
        <w:rPr>
          <w:rFonts w:ascii="Arial" w:hAnsi="Arial" w:cs="Arial"/>
          <w:color w:val="auto"/>
          <w:sz w:val="20"/>
        </w:rPr>
        <w:t xml:space="preserve"> </w:t>
      </w:r>
      <w:r w:rsidR="005C2711" w:rsidRPr="00D71308">
        <w:rPr>
          <w:rFonts w:ascii="Arial" w:hAnsi="Arial" w:cs="Arial"/>
          <w:color w:val="auto"/>
          <w:sz w:val="20"/>
        </w:rPr>
        <w:t xml:space="preserve">zvoleným kupujícím </w:t>
      </w:r>
      <w:r w:rsidR="00ED1F86" w:rsidRPr="00D71308">
        <w:rPr>
          <w:rFonts w:ascii="Arial" w:hAnsi="Arial" w:cs="Arial"/>
          <w:color w:val="auto"/>
          <w:sz w:val="20"/>
        </w:rPr>
        <w:t xml:space="preserve">bez zbytečného odkladu, nejpozději však </w:t>
      </w:r>
      <w:bookmarkStart w:id="10" w:name="_Hlk528067223"/>
      <w:r w:rsidR="00ED1F86" w:rsidRPr="00BB6981">
        <w:rPr>
          <w:rFonts w:ascii="Arial" w:hAnsi="Arial" w:cs="Arial"/>
          <w:color w:val="auto"/>
          <w:sz w:val="20"/>
        </w:rPr>
        <w:t xml:space="preserve">do </w:t>
      </w:r>
      <w:r w:rsidR="00BB6981" w:rsidRPr="00BB6981">
        <w:rPr>
          <w:rFonts w:ascii="Arial" w:hAnsi="Arial" w:cs="Arial"/>
          <w:color w:val="auto"/>
          <w:sz w:val="20"/>
        </w:rPr>
        <w:t>14</w:t>
      </w:r>
      <w:r w:rsidR="00253395" w:rsidRPr="00BB6981">
        <w:rPr>
          <w:rFonts w:ascii="Arial" w:hAnsi="Arial" w:cs="Arial"/>
          <w:color w:val="auto"/>
          <w:sz w:val="20"/>
        </w:rPr>
        <w:t xml:space="preserve"> pracovních</w:t>
      </w:r>
      <w:r w:rsidR="007C528B" w:rsidRPr="00BB6981">
        <w:rPr>
          <w:rFonts w:ascii="Arial" w:hAnsi="Arial" w:cs="Arial"/>
          <w:color w:val="auto"/>
          <w:sz w:val="20"/>
        </w:rPr>
        <w:t xml:space="preserve"> </w:t>
      </w:r>
      <w:r w:rsidR="00ED1F86" w:rsidRPr="00BB6981">
        <w:rPr>
          <w:rFonts w:ascii="Arial" w:hAnsi="Arial" w:cs="Arial"/>
          <w:color w:val="auto"/>
          <w:sz w:val="20"/>
        </w:rPr>
        <w:t>dnů</w:t>
      </w:r>
      <w:r w:rsidR="00ED1F86" w:rsidRPr="00D71308">
        <w:rPr>
          <w:rFonts w:ascii="Arial" w:hAnsi="Arial" w:cs="Arial"/>
          <w:color w:val="auto"/>
          <w:sz w:val="20"/>
        </w:rPr>
        <w:t xml:space="preserve"> </w:t>
      </w:r>
      <w:bookmarkEnd w:id="10"/>
      <w:r w:rsidR="00ED1F86" w:rsidRPr="00D71308">
        <w:rPr>
          <w:rFonts w:ascii="Arial" w:hAnsi="Arial" w:cs="Arial"/>
          <w:color w:val="auto"/>
          <w:sz w:val="20"/>
        </w:rPr>
        <w:t>od jejich oznámení kupujícím, nebude-li mezi smluvními stranami dohodnuto něco jiného.</w:t>
      </w:r>
      <w:r w:rsidR="00123686">
        <w:rPr>
          <w:rFonts w:ascii="Arial" w:hAnsi="Arial" w:cs="Arial"/>
          <w:color w:val="auto"/>
          <w:sz w:val="20"/>
        </w:rPr>
        <w:t xml:space="preserve"> </w:t>
      </w:r>
      <w:r w:rsidR="0086049F" w:rsidRPr="00D71308">
        <w:rPr>
          <w:rFonts w:ascii="Arial" w:hAnsi="Arial" w:cs="Arial"/>
          <w:color w:val="auto"/>
          <w:sz w:val="20"/>
        </w:rPr>
        <w:t>Ne</w:t>
      </w:r>
      <w:r w:rsidR="00E20CC4">
        <w:rPr>
          <w:rFonts w:ascii="Arial" w:hAnsi="Arial" w:cs="Arial"/>
          <w:color w:val="auto"/>
          <w:sz w:val="20"/>
        </w:rPr>
        <w:t xml:space="preserve">bude-li vada odstraněna ve </w:t>
      </w:r>
      <w:r w:rsidR="00123686">
        <w:rPr>
          <w:rFonts w:ascii="Arial" w:hAnsi="Arial" w:cs="Arial"/>
          <w:color w:val="auto"/>
          <w:sz w:val="20"/>
        </w:rPr>
        <w:t>lhůtě</w:t>
      </w:r>
      <w:r w:rsidR="0086049F" w:rsidRPr="00D71308">
        <w:rPr>
          <w:rFonts w:ascii="Arial" w:hAnsi="Arial" w:cs="Arial"/>
          <w:color w:val="auto"/>
          <w:sz w:val="20"/>
        </w:rPr>
        <w:t xml:space="preserve"> dle předchozí</w:t>
      </w:r>
      <w:r w:rsidR="00E20CC4">
        <w:rPr>
          <w:rFonts w:ascii="Arial" w:hAnsi="Arial" w:cs="Arial"/>
          <w:color w:val="auto"/>
          <w:sz w:val="20"/>
        </w:rPr>
        <w:t xml:space="preserve"> vět</w:t>
      </w:r>
      <w:r w:rsidR="00123686">
        <w:rPr>
          <w:rFonts w:ascii="Arial" w:hAnsi="Arial" w:cs="Arial"/>
          <w:color w:val="auto"/>
          <w:sz w:val="20"/>
        </w:rPr>
        <w:t>y</w:t>
      </w:r>
      <w:r w:rsidR="0086049F" w:rsidRPr="00D71308">
        <w:rPr>
          <w:rFonts w:ascii="Arial" w:hAnsi="Arial" w:cs="Arial"/>
          <w:color w:val="auto"/>
          <w:sz w:val="20"/>
        </w:rPr>
        <w:t xml:space="preserve">, </w:t>
      </w:r>
      <w:r w:rsidR="008F5928" w:rsidRPr="00D71308">
        <w:rPr>
          <w:rFonts w:ascii="Arial" w:hAnsi="Arial" w:cs="Arial"/>
          <w:color w:val="auto"/>
          <w:sz w:val="20"/>
        </w:rPr>
        <w:t>má kupující právo požadovat po prodávajícím</w:t>
      </w:r>
      <w:r w:rsidR="0086049F" w:rsidRPr="00D71308">
        <w:rPr>
          <w:rFonts w:ascii="Arial" w:hAnsi="Arial" w:cs="Arial"/>
          <w:color w:val="auto"/>
          <w:sz w:val="20"/>
        </w:rPr>
        <w:t xml:space="preserve"> smluvní pokutu specifikovanou v čl. VI. odst. 2.</w:t>
      </w:r>
    </w:p>
    <w:bookmarkEnd w:id="9"/>
    <w:p w14:paraId="6DFBA85F" w14:textId="16A22A36" w:rsidR="00E65CB5" w:rsidRPr="00DF17C5" w:rsidRDefault="000B4F41" w:rsidP="00DF17C5">
      <w:pPr>
        <w:numPr>
          <w:ilvl w:val="0"/>
          <w:numId w:val="4"/>
        </w:numPr>
        <w:tabs>
          <w:tab w:val="clear" w:pos="340"/>
          <w:tab w:val="num" w:pos="426"/>
        </w:tabs>
        <w:spacing w:after="120" w:line="280" w:lineRule="atLeast"/>
        <w:ind w:left="426" w:hanging="426"/>
        <w:jc w:val="both"/>
        <w:rPr>
          <w:rFonts w:cs="Arial"/>
          <w:szCs w:val="20"/>
        </w:rPr>
      </w:pPr>
      <w:r w:rsidRPr="00D71308">
        <w:rPr>
          <w:rFonts w:cs="Arial"/>
          <w:szCs w:val="20"/>
        </w:rPr>
        <w:t xml:space="preserve">Záruka dle odst. 2 tohoto článku se vztahuje i na zboží </w:t>
      </w:r>
      <w:r w:rsidR="00134854">
        <w:rPr>
          <w:rFonts w:cs="Arial"/>
          <w:szCs w:val="20"/>
        </w:rPr>
        <w:t xml:space="preserve">opravené prodávajícím </w:t>
      </w:r>
      <w:r w:rsidR="00A40F55">
        <w:rPr>
          <w:rFonts w:cs="Arial"/>
          <w:szCs w:val="20"/>
        </w:rPr>
        <w:t xml:space="preserve">či </w:t>
      </w:r>
      <w:r w:rsidRPr="00D71308">
        <w:rPr>
          <w:rFonts w:cs="Arial"/>
          <w:szCs w:val="20"/>
        </w:rPr>
        <w:t>nově dodané v rámci uplatňování práv kupujícího z vadného plnění</w:t>
      </w:r>
      <w:r w:rsidR="0086049F" w:rsidRPr="00D71308">
        <w:rPr>
          <w:rFonts w:cs="Arial"/>
          <w:szCs w:val="20"/>
        </w:rPr>
        <w:t xml:space="preserve"> či ze záruky</w:t>
      </w:r>
      <w:r w:rsidRPr="00D71308">
        <w:rPr>
          <w:rFonts w:cs="Arial"/>
          <w:szCs w:val="20"/>
        </w:rPr>
        <w:t>, přičemž záruční do</w:t>
      </w:r>
      <w:r w:rsidR="008F5928" w:rsidRPr="00D71308">
        <w:rPr>
          <w:rFonts w:cs="Arial"/>
          <w:szCs w:val="20"/>
        </w:rPr>
        <w:t xml:space="preserve">ba počíná běžet od dodání </w:t>
      </w:r>
      <w:r w:rsidR="00A40F55">
        <w:rPr>
          <w:rFonts w:cs="Arial"/>
          <w:szCs w:val="20"/>
        </w:rPr>
        <w:t xml:space="preserve">opraveného či </w:t>
      </w:r>
      <w:r w:rsidRPr="00D71308">
        <w:rPr>
          <w:rFonts w:cs="Arial"/>
          <w:szCs w:val="20"/>
        </w:rPr>
        <w:t>nového zboží kupujícímu</w:t>
      </w:r>
      <w:r w:rsidR="00113769" w:rsidRPr="00D71308">
        <w:rPr>
          <w:rFonts w:cs="Arial"/>
          <w:szCs w:val="20"/>
        </w:rPr>
        <w:t>.</w:t>
      </w:r>
    </w:p>
    <w:p w14:paraId="0C40A8D6" w14:textId="70F10A3C" w:rsidR="00A40F55" w:rsidRDefault="00A40F55" w:rsidP="00A40F55">
      <w:pPr>
        <w:numPr>
          <w:ilvl w:val="0"/>
          <w:numId w:val="4"/>
        </w:numPr>
        <w:tabs>
          <w:tab w:val="clear" w:pos="340"/>
          <w:tab w:val="num" w:pos="426"/>
        </w:tabs>
        <w:spacing w:after="120" w:line="280" w:lineRule="atLeast"/>
        <w:ind w:left="426" w:hanging="426"/>
        <w:jc w:val="both"/>
        <w:rPr>
          <w:rFonts w:cs="Arial"/>
          <w:szCs w:val="20"/>
        </w:rPr>
      </w:pPr>
      <w:r w:rsidRPr="00A40F55">
        <w:rPr>
          <w:rFonts w:cs="Arial"/>
          <w:szCs w:val="20"/>
        </w:rPr>
        <w:lastRenderedPageBreak/>
        <w:t>Po dobu, po kterou má prodávající zboží u sebe z důvodu jeho opravy, nese nebezpečí škody na tomto zboží prodávající a má ve vztahu k tomuto zboží povinnosti schovatele.</w:t>
      </w:r>
    </w:p>
    <w:p w14:paraId="55A422F0" w14:textId="520BFF01" w:rsidR="00A40F55" w:rsidRDefault="00A40F55" w:rsidP="00A40F55">
      <w:pPr>
        <w:numPr>
          <w:ilvl w:val="0"/>
          <w:numId w:val="4"/>
        </w:numPr>
        <w:tabs>
          <w:tab w:val="clear" w:pos="340"/>
          <w:tab w:val="num" w:pos="426"/>
        </w:tabs>
        <w:spacing w:after="120" w:line="280" w:lineRule="atLeast"/>
        <w:ind w:left="426" w:hanging="426"/>
        <w:jc w:val="both"/>
        <w:rPr>
          <w:rFonts w:cs="Arial"/>
          <w:szCs w:val="20"/>
        </w:rPr>
      </w:pPr>
      <w:r w:rsidRPr="00C27AB9">
        <w:rPr>
          <w:rFonts w:cs="Arial"/>
          <w:szCs w:val="20"/>
        </w:rPr>
        <w:t xml:space="preserve">Jestliže kupující zvolil jako způsob odstranění vady zboží opravu a následně se ukáže, že vada je neopravitelná, je prodávající povinen odstranit vadu dodáním náhradního zboží za vadné zboží na své náklady. </w:t>
      </w:r>
      <w:r>
        <w:rPr>
          <w:rFonts w:cs="Arial"/>
          <w:szCs w:val="20"/>
        </w:rPr>
        <w:t>P</w:t>
      </w:r>
      <w:r w:rsidRPr="00C27AB9">
        <w:rPr>
          <w:rFonts w:cs="Arial"/>
          <w:szCs w:val="20"/>
        </w:rPr>
        <w:t>rodávající je povinen kupujícího informovat o tom, že se jedná o neopravitelnou vadu, bezodkladně</w:t>
      </w:r>
      <w:r w:rsidR="005F798C" w:rsidRPr="00A440F3">
        <w:rPr>
          <w:rFonts w:cs="Arial"/>
          <w:szCs w:val="20"/>
        </w:rPr>
        <w:t>, tj. do 14 d</w:t>
      </w:r>
      <w:r w:rsidR="00D81C2C" w:rsidRPr="00A440F3">
        <w:rPr>
          <w:rFonts w:cs="Arial"/>
          <w:szCs w:val="20"/>
        </w:rPr>
        <w:t>nů,</w:t>
      </w:r>
      <w:r w:rsidRPr="00C27AB9">
        <w:rPr>
          <w:rFonts w:cs="Arial"/>
          <w:szCs w:val="20"/>
        </w:rPr>
        <w:t xml:space="preserve"> poté, co to zjistí.</w:t>
      </w:r>
      <w:r w:rsidR="003B7634">
        <w:rPr>
          <w:rFonts w:cs="Arial"/>
          <w:szCs w:val="20"/>
        </w:rPr>
        <w:t xml:space="preserve"> Prodávající je povinen Kupujícího informovat </w:t>
      </w:r>
      <w:r w:rsidR="007D3CA2">
        <w:rPr>
          <w:rFonts w:cs="Arial"/>
          <w:szCs w:val="20"/>
        </w:rPr>
        <w:br/>
      </w:r>
      <w:r w:rsidR="003B7634">
        <w:rPr>
          <w:rFonts w:cs="Arial"/>
          <w:szCs w:val="20"/>
        </w:rPr>
        <w:t>o povaze každé neopravitelné vady.</w:t>
      </w:r>
      <w:r w:rsidRPr="00C27AB9">
        <w:rPr>
          <w:rFonts w:cs="Arial"/>
          <w:szCs w:val="20"/>
        </w:rPr>
        <w:t xml:space="preserve"> Náhradní zboží je povinen prodávající dodat do </w:t>
      </w:r>
      <w:r>
        <w:rPr>
          <w:rFonts w:cs="Arial"/>
          <w:szCs w:val="20"/>
        </w:rPr>
        <w:t>25 kalendářních</w:t>
      </w:r>
      <w:r w:rsidRPr="00C27AB9">
        <w:rPr>
          <w:rFonts w:cs="Arial"/>
          <w:szCs w:val="20"/>
        </w:rPr>
        <w:t xml:space="preserve"> dnů ode dne, kdy zjistil, že se jedná o neopravitelnou vadu, nebo ode dne, kdy jej k tomu kupující vyzval, přičemž rozhodný je případně dřívější z obou uvedených dnů.</w:t>
      </w:r>
      <w:r>
        <w:rPr>
          <w:rFonts w:cs="Arial"/>
          <w:szCs w:val="20"/>
        </w:rPr>
        <w:t xml:space="preserve"> Tento odstavec platí tehdy, nedohodnou-li se smluvní strany jinak.</w:t>
      </w:r>
      <w:r w:rsidRPr="00A40F55">
        <w:rPr>
          <w:rFonts w:cs="Arial"/>
          <w:szCs w:val="20"/>
        </w:rPr>
        <w:t xml:space="preserve"> </w:t>
      </w:r>
    </w:p>
    <w:p w14:paraId="1CDB36E9" w14:textId="4C923D6F" w:rsidR="00A40F55" w:rsidRDefault="00A40F55" w:rsidP="00A40F55">
      <w:pPr>
        <w:numPr>
          <w:ilvl w:val="0"/>
          <w:numId w:val="4"/>
        </w:numPr>
        <w:tabs>
          <w:tab w:val="clear" w:pos="340"/>
          <w:tab w:val="num" w:pos="426"/>
        </w:tabs>
        <w:spacing w:after="120" w:line="280" w:lineRule="atLeast"/>
        <w:ind w:left="426" w:hanging="426"/>
        <w:jc w:val="both"/>
        <w:rPr>
          <w:rFonts w:cs="Arial"/>
          <w:szCs w:val="20"/>
        </w:rPr>
      </w:pPr>
      <w:r w:rsidRPr="00C27AB9">
        <w:rPr>
          <w:rFonts w:cs="Arial"/>
          <w:szCs w:val="20"/>
        </w:rPr>
        <w:t xml:space="preserve">Opravené či </w:t>
      </w:r>
      <w:r>
        <w:rPr>
          <w:rFonts w:cs="Arial"/>
          <w:szCs w:val="20"/>
        </w:rPr>
        <w:t>n</w:t>
      </w:r>
      <w:r w:rsidRPr="00C27AB9">
        <w:rPr>
          <w:rFonts w:cs="Arial"/>
          <w:szCs w:val="20"/>
        </w:rPr>
        <w:t xml:space="preserve">áhradní zboží předá prodávající kupujícímu na základě písemného </w:t>
      </w:r>
      <w:r w:rsidRPr="00D026F8">
        <w:rPr>
          <w:rFonts w:cs="Arial"/>
          <w:szCs w:val="20"/>
        </w:rPr>
        <w:t>předávacího protokolu.</w:t>
      </w:r>
    </w:p>
    <w:p w14:paraId="5FFB99E5" w14:textId="6AC0EEF3" w:rsidR="00396077" w:rsidRPr="009E17F4" w:rsidRDefault="009E0CE6" w:rsidP="00A40F55">
      <w:pPr>
        <w:numPr>
          <w:ilvl w:val="0"/>
          <w:numId w:val="4"/>
        </w:numPr>
        <w:tabs>
          <w:tab w:val="clear" w:pos="340"/>
          <w:tab w:val="num" w:pos="426"/>
        </w:tabs>
        <w:spacing w:after="120" w:line="280" w:lineRule="atLeast"/>
        <w:ind w:left="426" w:hanging="426"/>
        <w:jc w:val="both"/>
        <w:rPr>
          <w:rFonts w:cs="Arial"/>
          <w:szCs w:val="20"/>
        </w:rPr>
      </w:pPr>
      <w:r w:rsidRPr="00396077">
        <w:rPr>
          <w:rFonts w:cs="Arial"/>
          <w:szCs w:val="20"/>
        </w:rPr>
        <w:t xml:space="preserve">Prodávající dále prohlašuje, že si je vědom skutečnosti, že kupující je distributorem elektrické </w:t>
      </w:r>
      <w:r w:rsidRPr="009E17F4">
        <w:rPr>
          <w:rFonts w:cs="Arial"/>
          <w:szCs w:val="20"/>
        </w:rPr>
        <w:t xml:space="preserve">energie (elektřiny) a je tedy subjektem provádějícím regulovanou činnost v elektroenergetice ve smyslu dotčených ustanovení zákona č. 458/2000 Sb., energetický zákon, v platném znění, a je tak povinen se bez dalšího řídit veškerými právními a regulačními předpisy v oblasti energetiky, resp. elektroenergetiky, zejména pak vyhláškou Energetického regulačního úřadu č. 540/2005 Sb., o kvalitě dodávek elektřiny a souvisejících služeb v elektroenergetice. </w:t>
      </w:r>
      <w:r w:rsidR="005455B5" w:rsidRPr="009E17F4">
        <w:rPr>
          <w:rFonts w:cs="Arial"/>
          <w:szCs w:val="20"/>
        </w:rPr>
        <w:t>V této souvislosti prodávající potvrzuje, že si je vědom, že případné vadné plnění může vést ke vzniku škody významného rozsahu na straně kupujícího, zejména též v podobě povinnosti kupujícího platit finanční náhrady dle vyhlášky č. 540/2005 Sb., zejména pak dle jejích §§ 5, 6 a 12.</w:t>
      </w:r>
      <w:r w:rsidR="00396077" w:rsidRPr="009E17F4">
        <w:rPr>
          <w:rFonts w:cs="Arial"/>
          <w:szCs w:val="20"/>
        </w:rPr>
        <w:t xml:space="preserve"> Takto vzniklou škodu je prodávající povinen kupujícímu bez dalšího uhradit.</w:t>
      </w:r>
    </w:p>
    <w:p w14:paraId="22593EE1" w14:textId="729DA88A" w:rsidR="00741DCC" w:rsidRDefault="00741DCC" w:rsidP="00741DCC">
      <w:pPr>
        <w:numPr>
          <w:ilvl w:val="0"/>
          <w:numId w:val="4"/>
        </w:numPr>
        <w:tabs>
          <w:tab w:val="clear" w:pos="340"/>
          <w:tab w:val="num" w:pos="426"/>
        </w:tabs>
        <w:spacing w:after="120" w:line="280" w:lineRule="atLeast"/>
        <w:ind w:left="426" w:hanging="426"/>
        <w:jc w:val="both"/>
        <w:rPr>
          <w:rFonts w:cs="Arial"/>
          <w:szCs w:val="20"/>
        </w:rPr>
      </w:pPr>
      <w:r w:rsidRPr="009E17F4">
        <w:rPr>
          <w:rFonts w:cs="Arial"/>
          <w:szCs w:val="20"/>
        </w:rPr>
        <w:t xml:space="preserve">Prodávající kupujícímu zaručuje životnost zboží alespoň </w:t>
      </w:r>
      <w:r w:rsidR="004C4A90">
        <w:rPr>
          <w:rFonts w:cs="Arial"/>
          <w:szCs w:val="20"/>
        </w:rPr>
        <w:t>15</w:t>
      </w:r>
      <w:r w:rsidR="00D047D4" w:rsidRPr="009E17F4">
        <w:rPr>
          <w:rFonts w:cs="Arial"/>
          <w:szCs w:val="20"/>
        </w:rPr>
        <w:t xml:space="preserve"> </w:t>
      </w:r>
      <w:r w:rsidRPr="009E17F4">
        <w:rPr>
          <w:rFonts w:cs="Arial"/>
          <w:szCs w:val="20"/>
        </w:rPr>
        <w:t>let při zachování technických parametrů od doby využití zboží ke stanovenému účelu za předpokladu splnění postupů uvedených v montážním návodu předloženém prodávajícím kupujícímu.</w:t>
      </w:r>
    </w:p>
    <w:p w14:paraId="25579D76" w14:textId="3C73138C" w:rsidR="00AD6018" w:rsidRPr="00AD6018" w:rsidRDefault="00AD6018" w:rsidP="00AD6018">
      <w:pPr>
        <w:numPr>
          <w:ilvl w:val="0"/>
          <w:numId w:val="4"/>
        </w:numPr>
        <w:spacing w:beforeLines="50" w:before="120" w:afterLines="50" w:after="120" w:line="280" w:lineRule="atLeast"/>
        <w:jc w:val="both"/>
        <w:rPr>
          <w:rFonts w:ascii="Calibri" w:hAnsi="Calibri"/>
          <w:szCs w:val="22"/>
        </w:rPr>
      </w:pPr>
      <w:r>
        <w:t xml:space="preserve">Náklady související s případnou demontáží i zpětnou montáží vadného a následně opraveného nebo nově dodaného zboží společně s dopravou k prodávajícímu hradí prodávající. V případě zjištění závady na více než </w:t>
      </w:r>
      <w:r w:rsidRPr="00AD6018">
        <w:t>10 % zboží</w:t>
      </w:r>
      <w:r>
        <w:t xml:space="preserve"> z konkrétní dílčí dodávky má právo kupující vrátit celou dílčí dodávku. </w:t>
      </w:r>
    </w:p>
    <w:p w14:paraId="7BBDB88C" w14:textId="7FA3379C" w:rsidR="0086049F" w:rsidRPr="009E17F4" w:rsidRDefault="0086049F" w:rsidP="002D160B">
      <w:pPr>
        <w:spacing w:line="280" w:lineRule="atLeast"/>
        <w:ind w:left="340"/>
        <w:jc w:val="center"/>
        <w:rPr>
          <w:rFonts w:cs="Arial"/>
          <w:b/>
          <w:szCs w:val="20"/>
        </w:rPr>
      </w:pPr>
      <w:r w:rsidRPr="009E17F4">
        <w:rPr>
          <w:rFonts w:cs="Arial"/>
          <w:b/>
          <w:szCs w:val="20"/>
        </w:rPr>
        <w:t>VI.</w:t>
      </w:r>
    </w:p>
    <w:p w14:paraId="6CC3FE68" w14:textId="75864D81" w:rsidR="0086049F" w:rsidRPr="009E17F4" w:rsidRDefault="0086049F" w:rsidP="0086049F">
      <w:pPr>
        <w:spacing w:beforeLines="50" w:before="120" w:afterLines="50" w:after="120" w:line="280" w:lineRule="atLeast"/>
        <w:ind w:left="340"/>
        <w:jc w:val="center"/>
        <w:rPr>
          <w:rFonts w:cs="Arial"/>
          <w:b/>
          <w:szCs w:val="20"/>
        </w:rPr>
      </w:pPr>
      <w:r w:rsidRPr="009E17F4">
        <w:rPr>
          <w:rFonts w:cs="Arial"/>
          <w:b/>
          <w:szCs w:val="20"/>
        </w:rPr>
        <w:t>Smluvní pokuty</w:t>
      </w:r>
    </w:p>
    <w:p w14:paraId="75632CCF" w14:textId="5165B344" w:rsidR="00DD771B" w:rsidRPr="009E17F4" w:rsidRDefault="0086049F" w:rsidP="00706810">
      <w:pPr>
        <w:numPr>
          <w:ilvl w:val="0"/>
          <w:numId w:val="11"/>
        </w:numPr>
        <w:tabs>
          <w:tab w:val="clear" w:pos="340"/>
        </w:tabs>
        <w:spacing w:after="120" w:line="280" w:lineRule="atLeast"/>
        <w:ind w:left="426" w:hanging="426"/>
        <w:jc w:val="both"/>
        <w:rPr>
          <w:rFonts w:cs="Arial"/>
          <w:szCs w:val="20"/>
        </w:rPr>
      </w:pPr>
      <w:r w:rsidRPr="009E17F4">
        <w:rPr>
          <w:rFonts w:cs="Arial"/>
          <w:szCs w:val="20"/>
        </w:rPr>
        <w:t>Nedodá-li prodávající zboží dle výzvy k plnění v</w:t>
      </w:r>
      <w:r w:rsidR="00D632B0" w:rsidRPr="009E17F4">
        <w:rPr>
          <w:rFonts w:cs="Arial"/>
          <w:szCs w:val="20"/>
        </w:rPr>
        <w:t> dodací lhůtě dle čl. II. odst. 3</w:t>
      </w:r>
      <w:r w:rsidRPr="009E17F4">
        <w:rPr>
          <w:rFonts w:cs="Arial"/>
          <w:szCs w:val="20"/>
        </w:rPr>
        <w:t xml:space="preserve">, má kupující právo na smluvní pokutu ve výši </w:t>
      </w:r>
      <w:r w:rsidR="001E259D" w:rsidRPr="009E17F4">
        <w:rPr>
          <w:rFonts w:cs="Arial"/>
          <w:szCs w:val="20"/>
        </w:rPr>
        <w:t>0,5</w:t>
      </w:r>
      <w:r w:rsidRPr="009E17F4">
        <w:rPr>
          <w:rFonts w:cs="Arial"/>
          <w:szCs w:val="20"/>
        </w:rPr>
        <w:t xml:space="preserve"> % z ceny nedodaného zboží, a to za každý započatý den prodlení prodávajícího s dodáním zboží, nanejvýš však celkem 100 % z ceny nedodaného zboží. </w:t>
      </w:r>
    </w:p>
    <w:p w14:paraId="6CEE06A4" w14:textId="3214401C" w:rsidR="00706810" w:rsidRPr="009E17F4" w:rsidRDefault="00D453E5" w:rsidP="00706810">
      <w:pPr>
        <w:numPr>
          <w:ilvl w:val="0"/>
          <w:numId w:val="11"/>
        </w:numPr>
        <w:tabs>
          <w:tab w:val="clear" w:pos="340"/>
          <w:tab w:val="num" w:pos="426"/>
        </w:tabs>
        <w:spacing w:after="120" w:line="280" w:lineRule="atLeast"/>
        <w:ind w:left="426" w:hanging="426"/>
        <w:jc w:val="both"/>
        <w:rPr>
          <w:rFonts w:cs="Arial"/>
          <w:szCs w:val="20"/>
        </w:rPr>
      </w:pPr>
      <w:r w:rsidRPr="009E17F4">
        <w:rPr>
          <w:rFonts w:cs="Arial"/>
          <w:szCs w:val="20"/>
        </w:rPr>
        <w:t>Neodstraní</w:t>
      </w:r>
      <w:r w:rsidR="0086049F" w:rsidRPr="009E17F4">
        <w:rPr>
          <w:rFonts w:cs="Arial"/>
          <w:szCs w:val="20"/>
        </w:rPr>
        <w:t xml:space="preserve">-li prodávající </w:t>
      </w:r>
      <w:r w:rsidRPr="009E17F4">
        <w:rPr>
          <w:rFonts w:cs="Arial"/>
          <w:szCs w:val="20"/>
        </w:rPr>
        <w:t>vadu</w:t>
      </w:r>
      <w:r w:rsidR="00DF17C5" w:rsidRPr="009E17F4">
        <w:rPr>
          <w:rFonts w:cs="Arial"/>
          <w:szCs w:val="20"/>
        </w:rPr>
        <w:t xml:space="preserve"> zboží ve lhůtách</w:t>
      </w:r>
      <w:r w:rsidR="0086049F" w:rsidRPr="009E17F4">
        <w:rPr>
          <w:rFonts w:cs="Arial"/>
          <w:szCs w:val="20"/>
        </w:rPr>
        <w:t xml:space="preserve"> podle čl. V</w:t>
      </w:r>
      <w:r w:rsidR="00D632B0" w:rsidRPr="009E17F4">
        <w:rPr>
          <w:rFonts w:cs="Arial"/>
          <w:szCs w:val="20"/>
        </w:rPr>
        <w:t>.</w:t>
      </w:r>
      <w:r w:rsidR="0086049F" w:rsidRPr="009E17F4">
        <w:rPr>
          <w:rFonts w:cs="Arial"/>
          <w:szCs w:val="20"/>
        </w:rPr>
        <w:t xml:space="preserve"> odst. </w:t>
      </w:r>
      <w:r w:rsidR="00F41952" w:rsidRPr="009E17F4">
        <w:rPr>
          <w:rFonts w:cs="Arial"/>
          <w:szCs w:val="20"/>
        </w:rPr>
        <w:t>7</w:t>
      </w:r>
      <w:r w:rsidR="0086049F" w:rsidRPr="009E17F4">
        <w:rPr>
          <w:rFonts w:cs="Arial"/>
          <w:szCs w:val="20"/>
        </w:rPr>
        <w:t>, má kupující právo na smluvní pokutu ve výši 0,</w:t>
      </w:r>
      <w:r w:rsidR="001E259D" w:rsidRPr="009E17F4">
        <w:rPr>
          <w:rFonts w:cs="Arial"/>
          <w:szCs w:val="20"/>
        </w:rPr>
        <w:t>5</w:t>
      </w:r>
      <w:r w:rsidR="008354C0" w:rsidRPr="009E17F4">
        <w:rPr>
          <w:rFonts w:cs="Arial"/>
          <w:szCs w:val="20"/>
        </w:rPr>
        <w:t xml:space="preserve"> </w:t>
      </w:r>
      <w:r w:rsidR="0086049F" w:rsidRPr="009E17F4">
        <w:rPr>
          <w:rFonts w:cs="Arial"/>
          <w:szCs w:val="20"/>
        </w:rPr>
        <w:t>% z</w:t>
      </w:r>
      <w:r w:rsidR="00EB15A8" w:rsidRPr="009E17F4">
        <w:rPr>
          <w:rFonts w:cs="Arial"/>
          <w:szCs w:val="20"/>
        </w:rPr>
        <w:t> </w:t>
      </w:r>
      <w:r w:rsidR="00351845" w:rsidRPr="009E17F4">
        <w:rPr>
          <w:rFonts w:cs="Arial"/>
          <w:szCs w:val="20"/>
        </w:rPr>
        <w:t xml:space="preserve">hodnoty </w:t>
      </w:r>
      <w:r w:rsidR="00CC3EC4" w:rsidRPr="009E17F4">
        <w:rPr>
          <w:rFonts w:cs="Arial"/>
          <w:szCs w:val="20"/>
        </w:rPr>
        <w:t xml:space="preserve">bezvadného </w:t>
      </w:r>
      <w:r w:rsidR="00351845" w:rsidRPr="009E17F4">
        <w:rPr>
          <w:rFonts w:cs="Arial"/>
          <w:szCs w:val="20"/>
        </w:rPr>
        <w:t>zboží</w:t>
      </w:r>
      <w:r w:rsidR="0086049F" w:rsidRPr="009E17F4">
        <w:rPr>
          <w:rFonts w:cs="Arial"/>
          <w:szCs w:val="20"/>
        </w:rPr>
        <w:t xml:space="preserve">, </w:t>
      </w:r>
      <w:r w:rsidR="00807F18" w:rsidRPr="009E17F4">
        <w:rPr>
          <w:rFonts w:cs="Arial"/>
          <w:szCs w:val="20"/>
        </w:rPr>
        <w:t>u nějž je prodávající v prodlení s odstraněním vad</w:t>
      </w:r>
      <w:r w:rsidR="0086049F" w:rsidRPr="009E17F4">
        <w:rPr>
          <w:rFonts w:cs="Arial"/>
          <w:szCs w:val="20"/>
        </w:rPr>
        <w:t>, a to za každý započatý den prodlení.</w:t>
      </w:r>
      <w:r w:rsidR="001670F5" w:rsidRPr="009E17F4">
        <w:rPr>
          <w:rFonts w:cs="Arial"/>
          <w:szCs w:val="20"/>
        </w:rPr>
        <w:t xml:space="preserve"> </w:t>
      </w:r>
    </w:p>
    <w:p w14:paraId="620FB536" w14:textId="0F4CA17C" w:rsidR="00706810" w:rsidRPr="009E17F4" w:rsidRDefault="003A035C" w:rsidP="00706810">
      <w:pPr>
        <w:numPr>
          <w:ilvl w:val="0"/>
          <w:numId w:val="11"/>
        </w:numPr>
        <w:tabs>
          <w:tab w:val="clear" w:pos="340"/>
          <w:tab w:val="num" w:pos="426"/>
        </w:tabs>
        <w:spacing w:after="120" w:line="280" w:lineRule="atLeast"/>
        <w:ind w:left="426" w:hanging="426"/>
        <w:jc w:val="both"/>
        <w:rPr>
          <w:rFonts w:cs="Arial"/>
          <w:szCs w:val="20"/>
        </w:rPr>
      </w:pPr>
      <w:r w:rsidRPr="009E17F4">
        <w:rPr>
          <w:rFonts w:cs="Arial"/>
          <w:szCs w:val="20"/>
        </w:rPr>
        <w:t>Nesplní-li prodávající podmínku uvedenou v čl. VII.</w:t>
      </w:r>
      <w:r w:rsidR="00C174B6" w:rsidRPr="009E17F4">
        <w:rPr>
          <w:rFonts w:cs="Arial"/>
          <w:szCs w:val="20"/>
        </w:rPr>
        <w:t xml:space="preserve"> </w:t>
      </w:r>
      <w:r w:rsidR="002F7C90" w:rsidRPr="009E17F4">
        <w:rPr>
          <w:rFonts w:cs="Arial"/>
          <w:szCs w:val="20"/>
        </w:rPr>
        <w:t xml:space="preserve">odst. </w:t>
      </w:r>
      <w:r w:rsidRPr="009E17F4">
        <w:rPr>
          <w:rFonts w:cs="Arial"/>
          <w:szCs w:val="20"/>
        </w:rPr>
        <w:t xml:space="preserve">3 této smlouvy, tedy </w:t>
      </w:r>
      <w:r w:rsidR="007E0393" w:rsidRPr="009E17F4">
        <w:rPr>
          <w:rFonts w:cs="Arial"/>
          <w:szCs w:val="20"/>
        </w:rPr>
        <w:t xml:space="preserve">zanikne-li v průběhu plnění smlouvy platnost pojistné smlouvy, nebo dojde ke </w:t>
      </w:r>
      <w:r w:rsidR="00972F7A" w:rsidRPr="009E17F4">
        <w:rPr>
          <w:rFonts w:cs="Arial"/>
          <w:szCs w:val="20"/>
        </w:rPr>
        <w:t>snížení minimální hodnoty limitu pojistného krytí</w:t>
      </w:r>
      <w:r w:rsidR="007E0393" w:rsidRPr="009E17F4">
        <w:rPr>
          <w:rFonts w:cs="Arial"/>
          <w:szCs w:val="20"/>
        </w:rPr>
        <w:t xml:space="preserve"> </w:t>
      </w:r>
      <w:r w:rsidR="00972F7A" w:rsidRPr="009E17F4">
        <w:rPr>
          <w:rFonts w:cs="Arial"/>
          <w:szCs w:val="20"/>
        </w:rPr>
        <w:t xml:space="preserve">či zvýšení maximální výše spoluúčasti </w:t>
      </w:r>
      <w:r w:rsidR="007E0393" w:rsidRPr="009E17F4">
        <w:rPr>
          <w:rFonts w:cs="Arial"/>
          <w:szCs w:val="20"/>
        </w:rPr>
        <w:t>požadovan</w:t>
      </w:r>
      <w:r w:rsidR="00972F7A" w:rsidRPr="009E17F4">
        <w:rPr>
          <w:rFonts w:cs="Arial"/>
          <w:szCs w:val="20"/>
        </w:rPr>
        <w:t>é</w:t>
      </w:r>
      <w:r w:rsidR="007E0393" w:rsidRPr="009E17F4">
        <w:rPr>
          <w:rFonts w:cs="Arial"/>
          <w:szCs w:val="20"/>
        </w:rPr>
        <w:t xml:space="preserve"> kupujícím, má kupující právo na smluvní pokutu ve výši </w:t>
      </w:r>
      <w:r w:rsidR="00C174B6" w:rsidRPr="009E17F4">
        <w:rPr>
          <w:rFonts w:cs="Arial"/>
          <w:szCs w:val="20"/>
        </w:rPr>
        <w:t>10.000</w:t>
      </w:r>
      <w:r w:rsidR="00972F7A" w:rsidRPr="009E17F4">
        <w:rPr>
          <w:rFonts w:cs="Arial"/>
          <w:szCs w:val="20"/>
        </w:rPr>
        <w:t>,-</w:t>
      </w:r>
      <w:r w:rsidR="00C174B6" w:rsidRPr="009E17F4">
        <w:rPr>
          <w:rFonts w:cs="Arial"/>
          <w:szCs w:val="20"/>
        </w:rPr>
        <w:t xml:space="preserve"> Kč za každý započatý den, kdy je tato smluvní povinnost porušena.</w:t>
      </w:r>
    </w:p>
    <w:p w14:paraId="50EA9049" w14:textId="54B3DE08" w:rsidR="00706810" w:rsidRPr="003220BC" w:rsidRDefault="00974FF0" w:rsidP="003220BC">
      <w:pPr>
        <w:numPr>
          <w:ilvl w:val="0"/>
          <w:numId w:val="11"/>
        </w:numPr>
        <w:tabs>
          <w:tab w:val="clear" w:pos="340"/>
          <w:tab w:val="num" w:pos="426"/>
        </w:tabs>
        <w:spacing w:after="120" w:line="280" w:lineRule="atLeast"/>
        <w:ind w:left="426" w:hanging="426"/>
        <w:jc w:val="both"/>
        <w:rPr>
          <w:iCs/>
        </w:rPr>
      </w:pPr>
      <w:r w:rsidRPr="003220BC">
        <w:rPr>
          <w:iCs/>
        </w:rPr>
        <w:lastRenderedPageBreak/>
        <w:t>Změní-li prodávající poddodavatele dle čl. VII. odst. 4.</w:t>
      </w:r>
      <w:r w:rsidR="00E5414E" w:rsidRPr="003220BC">
        <w:rPr>
          <w:iCs/>
        </w:rPr>
        <w:t xml:space="preserve"> této smlouvy</w:t>
      </w:r>
      <w:r w:rsidRPr="003220BC">
        <w:rPr>
          <w:iCs/>
        </w:rPr>
        <w:t>, aniž by získal předchozí písemný souhlas kupujícího, má kupující právo na smluvní pokutu ve výši 10.000,- Kč za každý takový případ.</w:t>
      </w:r>
      <w:r w:rsidR="00706810" w:rsidRPr="003220BC">
        <w:rPr>
          <w:iCs/>
        </w:rPr>
        <w:t xml:space="preserve"> </w:t>
      </w:r>
    </w:p>
    <w:p w14:paraId="3F5D9622" w14:textId="6DB17EB3" w:rsidR="00706810" w:rsidRPr="00CC3EC4" w:rsidRDefault="00706810" w:rsidP="00706810">
      <w:pPr>
        <w:numPr>
          <w:ilvl w:val="0"/>
          <w:numId w:val="11"/>
        </w:numPr>
        <w:tabs>
          <w:tab w:val="clear" w:pos="340"/>
          <w:tab w:val="num" w:pos="426"/>
        </w:tabs>
        <w:spacing w:after="120" w:line="280" w:lineRule="atLeast"/>
        <w:ind w:left="426" w:hanging="426"/>
        <w:jc w:val="both"/>
        <w:rPr>
          <w:rFonts w:cs="Arial"/>
          <w:szCs w:val="20"/>
        </w:rPr>
      </w:pPr>
      <w:r>
        <w:rPr>
          <w:iCs/>
        </w:rPr>
        <w:t>Ukáže-li se</w:t>
      </w:r>
      <w:r w:rsidR="00972F7A" w:rsidRPr="00706810">
        <w:rPr>
          <w:iCs/>
        </w:rPr>
        <w:t xml:space="preserve"> některé z prohlášení prodávajícího dle čl. X</w:t>
      </w:r>
      <w:r w:rsidR="001706D8">
        <w:rPr>
          <w:iCs/>
        </w:rPr>
        <w:t>I</w:t>
      </w:r>
      <w:r w:rsidR="00972F7A" w:rsidRPr="00706810">
        <w:rPr>
          <w:iCs/>
        </w:rPr>
        <w:t xml:space="preserve">. odst. 15. této smlouvy jako nepravdivé, </w:t>
      </w:r>
      <w:r w:rsidR="00972F7A" w:rsidRPr="00CC3EC4">
        <w:rPr>
          <w:iCs/>
        </w:rPr>
        <w:t>má kupující právo na smluvní pokutu ve výši 50.000,- Kč za každý takový případ</w:t>
      </w:r>
      <w:r w:rsidR="00974FF0" w:rsidRPr="00CC3EC4">
        <w:rPr>
          <w:iCs/>
        </w:rPr>
        <w:t>.</w:t>
      </w:r>
      <w:r w:rsidRPr="00CC3EC4">
        <w:rPr>
          <w:rFonts w:cs="Arial"/>
          <w:szCs w:val="20"/>
        </w:rPr>
        <w:t xml:space="preserve"> </w:t>
      </w:r>
    </w:p>
    <w:p w14:paraId="2126EE9B" w14:textId="2B8D8C0B" w:rsidR="00706810" w:rsidRPr="00CC3EC4" w:rsidRDefault="00706810" w:rsidP="00706810">
      <w:pPr>
        <w:numPr>
          <w:ilvl w:val="0"/>
          <w:numId w:val="11"/>
        </w:numPr>
        <w:tabs>
          <w:tab w:val="clear" w:pos="340"/>
          <w:tab w:val="num" w:pos="426"/>
        </w:tabs>
        <w:spacing w:after="120" w:line="280" w:lineRule="atLeast"/>
        <w:ind w:left="426" w:hanging="426"/>
        <w:jc w:val="both"/>
        <w:rPr>
          <w:rFonts w:cs="Arial"/>
          <w:szCs w:val="20"/>
        </w:rPr>
      </w:pPr>
      <w:r w:rsidRPr="00CC3EC4">
        <w:rPr>
          <w:rFonts w:cs="Arial"/>
          <w:szCs w:val="20"/>
        </w:rPr>
        <w:t>V případě, že kterékoliv ze smluvních stran vznikne nárok na zaplacení smluvní pokuty druhou smluvní stranou dle tohoto článku či jiného ustanovení této smlouvy, zašle této smluvní straně na částku ve výši smluvní pokuty fakturu splňující náležitosti daňového dokladu podle platných právních předpisů. Smluvní pokuta je splatná do 14 dní ode dne doručení faktury.</w:t>
      </w:r>
    </w:p>
    <w:p w14:paraId="5FFB99E6" w14:textId="35494DA4" w:rsidR="00327D7B" w:rsidRPr="00442A58" w:rsidRDefault="00974FF0" w:rsidP="001A7769">
      <w:pPr>
        <w:numPr>
          <w:ilvl w:val="0"/>
          <w:numId w:val="11"/>
        </w:numPr>
        <w:tabs>
          <w:tab w:val="clear" w:pos="340"/>
          <w:tab w:val="num" w:pos="426"/>
        </w:tabs>
        <w:spacing w:after="120" w:line="280" w:lineRule="atLeast"/>
        <w:ind w:left="426" w:hanging="426"/>
        <w:jc w:val="both"/>
        <w:rPr>
          <w:rFonts w:cs="Arial"/>
          <w:szCs w:val="20"/>
        </w:rPr>
      </w:pPr>
      <w:r w:rsidRPr="00CC3EC4">
        <w:rPr>
          <w:iCs/>
        </w:rPr>
        <w:t xml:space="preserve">Vedle smluvní pokuty má kupující právo na náhradu škody v plné výši, čímž smluvní strany vylučují použití § 2050 </w:t>
      </w:r>
      <w:r w:rsidRPr="00CC3EC4">
        <w:rPr>
          <w:rFonts w:cs="Arial"/>
        </w:rPr>
        <w:t>občanského zákoníku</w:t>
      </w:r>
      <w:r w:rsidRPr="00CC3EC4">
        <w:rPr>
          <w:iCs/>
        </w:rPr>
        <w:t>.</w:t>
      </w:r>
    </w:p>
    <w:p w14:paraId="6B83BCF9" w14:textId="77777777" w:rsidR="00442A58" w:rsidRPr="000E2CB8" w:rsidRDefault="00442A58" w:rsidP="001A7769">
      <w:pPr>
        <w:numPr>
          <w:ilvl w:val="0"/>
          <w:numId w:val="11"/>
        </w:numPr>
        <w:tabs>
          <w:tab w:val="clear" w:pos="340"/>
          <w:tab w:val="num" w:pos="426"/>
        </w:tabs>
        <w:spacing w:after="120" w:line="280" w:lineRule="atLeast"/>
        <w:ind w:left="426" w:hanging="426"/>
        <w:jc w:val="both"/>
        <w:rPr>
          <w:rFonts w:cs="Arial"/>
          <w:szCs w:val="20"/>
        </w:rPr>
      </w:pPr>
      <w:r w:rsidRPr="006400F9">
        <w:rPr>
          <w:rFonts w:cs="Arial"/>
          <w:szCs w:val="20"/>
        </w:rPr>
        <w:t>Kupující má právo na započtení pohledávky proti pohledávce prodávajícího za podmínek stanovených občanským zákoníkem a touto smlouvou. Prodávající zároveň prohlašuje, že uplatnění nároku kupujícího na smluvní pokutu vzniklou v důsledku porušení povinnosti prodávajícího dle tohoto článku, nebude prodávající považo</w:t>
      </w:r>
      <w:r w:rsidRPr="000E2CB8">
        <w:rPr>
          <w:rFonts w:cs="Arial"/>
          <w:szCs w:val="20"/>
        </w:rPr>
        <w:t>vat za pohledávku nejistou či neurčitou.</w:t>
      </w:r>
    </w:p>
    <w:p w14:paraId="24D89EEE" w14:textId="58E26CA6" w:rsidR="003316D0" w:rsidRDefault="00F3588D" w:rsidP="002736DE">
      <w:pPr>
        <w:numPr>
          <w:ilvl w:val="0"/>
          <w:numId w:val="11"/>
        </w:numPr>
        <w:tabs>
          <w:tab w:val="clear" w:pos="340"/>
          <w:tab w:val="num" w:pos="426"/>
        </w:tabs>
        <w:spacing w:after="120" w:line="280" w:lineRule="atLeast"/>
        <w:ind w:left="426" w:hanging="426"/>
        <w:jc w:val="both"/>
        <w:rPr>
          <w:rFonts w:cs="Arial"/>
          <w:szCs w:val="20"/>
        </w:rPr>
      </w:pPr>
      <w:bookmarkStart w:id="11" w:name="_Ref398627332"/>
      <w:bookmarkStart w:id="12" w:name="_Ref2079184"/>
      <w:r w:rsidRPr="00F65C45">
        <w:rPr>
          <w:rFonts w:cs="Arial"/>
          <w:szCs w:val="20"/>
        </w:rPr>
        <w:t>V</w:t>
      </w:r>
      <w:r w:rsidR="003316D0" w:rsidRPr="00F65C45">
        <w:rPr>
          <w:rFonts w:cs="Arial"/>
          <w:szCs w:val="20"/>
        </w:rPr>
        <w:t xml:space="preserve"> případě prodlení </w:t>
      </w:r>
      <w:r w:rsidR="00914AAC" w:rsidRPr="00F65C45">
        <w:rPr>
          <w:rFonts w:cs="Arial"/>
          <w:szCs w:val="20"/>
        </w:rPr>
        <w:t>Prodávajícího</w:t>
      </w:r>
      <w:r w:rsidR="003316D0" w:rsidRPr="00F65C45">
        <w:rPr>
          <w:rFonts w:cs="Arial"/>
          <w:szCs w:val="20"/>
        </w:rPr>
        <w:t xml:space="preserve"> s předáním </w:t>
      </w:r>
      <w:r w:rsidR="00914AAC" w:rsidRPr="00F65C45">
        <w:rPr>
          <w:rFonts w:cs="Arial"/>
          <w:szCs w:val="20"/>
        </w:rPr>
        <w:t xml:space="preserve">předmětu </w:t>
      </w:r>
      <w:r w:rsidR="000D7D5C" w:rsidRPr="00F65C45">
        <w:rPr>
          <w:rFonts w:cs="Arial"/>
          <w:szCs w:val="20"/>
        </w:rPr>
        <w:t>této smlouvy</w:t>
      </w:r>
      <w:r w:rsidR="003316D0" w:rsidRPr="00F65C45">
        <w:rPr>
          <w:rFonts w:cs="Arial"/>
          <w:szCs w:val="20"/>
        </w:rPr>
        <w:t>, kter</w:t>
      </w:r>
      <w:r w:rsidR="000F78DB" w:rsidRPr="00F65C45">
        <w:rPr>
          <w:rFonts w:cs="Arial"/>
          <w:szCs w:val="20"/>
        </w:rPr>
        <w:t>ý</w:t>
      </w:r>
      <w:r w:rsidR="003316D0" w:rsidRPr="00F65C45">
        <w:rPr>
          <w:rFonts w:cs="Arial"/>
          <w:szCs w:val="20"/>
        </w:rPr>
        <w:t xml:space="preserve"> v souladu s</w:t>
      </w:r>
      <w:r w:rsidR="00101838" w:rsidRPr="00F65C45">
        <w:rPr>
          <w:rFonts w:cs="Arial"/>
          <w:szCs w:val="20"/>
        </w:rPr>
        <w:t xml:space="preserve"> čl. </w:t>
      </w:r>
      <w:r w:rsidR="00F65C45" w:rsidRPr="00F65C45">
        <w:rPr>
          <w:rFonts w:cs="Arial"/>
          <w:szCs w:val="20"/>
        </w:rPr>
        <w:t>4</w:t>
      </w:r>
      <w:r w:rsidR="003316D0" w:rsidRPr="00F65C45">
        <w:rPr>
          <w:rFonts w:cs="Arial"/>
          <w:szCs w:val="20"/>
        </w:rPr>
        <w:t xml:space="preserve"> </w:t>
      </w:r>
      <w:r w:rsidR="002352BE" w:rsidRPr="00F65C45">
        <w:rPr>
          <w:rFonts w:cs="Arial"/>
          <w:szCs w:val="20"/>
        </w:rPr>
        <w:t xml:space="preserve">Přílohy č. 2 této Smlouvy </w:t>
      </w:r>
      <w:r w:rsidR="003316D0" w:rsidRPr="00F65C45">
        <w:rPr>
          <w:rFonts w:cs="Arial"/>
          <w:szCs w:val="20"/>
        </w:rPr>
        <w:t xml:space="preserve">odpovídá Milníku, a to </w:t>
      </w:r>
      <w:r w:rsidR="00A93C83" w:rsidRPr="00F65C45">
        <w:rPr>
          <w:rFonts w:cs="Arial"/>
          <w:szCs w:val="20"/>
        </w:rPr>
        <w:t>dle</w:t>
      </w:r>
      <w:r w:rsidR="003316D0" w:rsidRPr="00F65C45">
        <w:rPr>
          <w:rFonts w:cs="Arial"/>
          <w:szCs w:val="20"/>
        </w:rPr>
        <w:t xml:space="preserve"> Harmonogram</w:t>
      </w:r>
      <w:r w:rsidR="00F11431" w:rsidRPr="00F65C45">
        <w:rPr>
          <w:rFonts w:cs="Arial"/>
          <w:szCs w:val="20"/>
        </w:rPr>
        <w:t xml:space="preserve">u </w:t>
      </w:r>
      <w:r w:rsidR="00101838" w:rsidRPr="00F65C45">
        <w:rPr>
          <w:rFonts w:cs="Arial"/>
          <w:szCs w:val="20"/>
        </w:rPr>
        <w:t xml:space="preserve">uvedeném ve </w:t>
      </w:r>
      <w:r w:rsidR="00F11431" w:rsidRPr="00F65C45">
        <w:rPr>
          <w:rFonts w:cs="Arial"/>
          <w:szCs w:val="20"/>
        </w:rPr>
        <w:t xml:space="preserve">čl. 4 Přílohy č. 2 této Smlouvy </w:t>
      </w:r>
      <w:r w:rsidR="003316D0" w:rsidRPr="00F65C45">
        <w:rPr>
          <w:rFonts w:cs="Arial"/>
          <w:szCs w:val="20"/>
        </w:rPr>
        <w:t xml:space="preserve">, vzniká </w:t>
      </w:r>
      <w:r w:rsidR="00B040DE" w:rsidRPr="00F65C45">
        <w:rPr>
          <w:rFonts w:cs="Arial"/>
          <w:szCs w:val="20"/>
        </w:rPr>
        <w:t>Kupujícímu</w:t>
      </w:r>
      <w:r w:rsidR="003316D0" w:rsidRPr="00F65C45">
        <w:rPr>
          <w:rFonts w:cs="Arial"/>
          <w:szCs w:val="20"/>
        </w:rPr>
        <w:t xml:space="preserve"> nárok na smluvní pokutu ve výši</w:t>
      </w:r>
      <w:r w:rsidR="00164792" w:rsidRPr="00F65C45">
        <w:rPr>
          <w:rFonts w:cs="Arial"/>
          <w:szCs w:val="20"/>
        </w:rPr>
        <w:t xml:space="preserve"> </w:t>
      </w:r>
      <w:r w:rsidR="00734A29" w:rsidRPr="00F65C45">
        <w:rPr>
          <w:rFonts w:cs="Arial"/>
          <w:szCs w:val="20"/>
        </w:rPr>
        <w:t>10.000,- Kč</w:t>
      </w:r>
      <w:r w:rsidR="003316D0" w:rsidRPr="00F65C45">
        <w:rPr>
          <w:rFonts w:cs="Arial"/>
          <w:szCs w:val="20"/>
        </w:rPr>
        <w:t xml:space="preserve"> za každý i započatý den prodlení (smluvní pokuta se počítá pro každý jednotlivý Milník samostatně, tj. při současném prodlení s předáním více Milníků se smluvní pokuta uplatní násobně</w:t>
      </w:r>
      <w:bookmarkEnd w:id="11"/>
      <w:r w:rsidR="003316D0" w:rsidRPr="00F65C45">
        <w:rPr>
          <w:rFonts w:cs="Arial"/>
          <w:szCs w:val="20"/>
        </w:rPr>
        <w:t>);</w:t>
      </w:r>
      <w:bookmarkEnd w:id="12"/>
    </w:p>
    <w:p w14:paraId="246EB780" w14:textId="6B8CC1DF" w:rsidR="007A4132" w:rsidRDefault="007A4132" w:rsidP="002A39A5">
      <w:pPr>
        <w:numPr>
          <w:ilvl w:val="0"/>
          <w:numId w:val="11"/>
        </w:numPr>
        <w:tabs>
          <w:tab w:val="clear" w:pos="340"/>
          <w:tab w:val="num" w:pos="426"/>
        </w:tabs>
        <w:spacing w:after="120" w:line="280" w:lineRule="atLeast"/>
        <w:ind w:left="426" w:hanging="426"/>
        <w:jc w:val="both"/>
        <w:rPr>
          <w:rFonts w:cs="Arial"/>
          <w:szCs w:val="20"/>
        </w:rPr>
      </w:pPr>
      <w:bookmarkStart w:id="13" w:name="_Hlk104899422"/>
      <w:r w:rsidRPr="007A4132">
        <w:rPr>
          <w:rFonts w:cs="Arial"/>
          <w:szCs w:val="20"/>
        </w:rPr>
        <w:t xml:space="preserve">Nedoručí-li prodávající ve lhůtě dle čl. </w:t>
      </w:r>
      <w:r w:rsidR="002A39A5">
        <w:rPr>
          <w:rFonts w:cs="Arial"/>
          <w:szCs w:val="20"/>
        </w:rPr>
        <w:t>IV</w:t>
      </w:r>
      <w:r w:rsidRPr="007A4132">
        <w:rPr>
          <w:rFonts w:cs="Arial"/>
          <w:szCs w:val="20"/>
        </w:rPr>
        <w:t>. odst. 5 kupujícímu potvrzení o akceptaci výzvy k plnění nebo odmítne-li prodávající výzvu k plnění akceptovat, zašle kupující výzvu k plnění druhému prodávajícímu. Zároveň nedoručí-li prodávající ve lhůtě dle čl. I</w:t>
      </w:r>
      <w:r w:rsidR="002A39A5">
        <w:rPr>
          <w:rFonts w:cs="Arial"/>
          <w:szCs w:val="20"/>
        </w:rPr>
        <w:t>V</w:t>
      </w:r>
      <w:r w:rsidRPr="007A4132">
        <w:rPr>
          <w:rFonts w:cs="Arial"/>
          <w:szCs w:val="20"/>
        </w:rPr>
        <w:t>. odst. 5 kupujícímu potvrzení</w:t>
      </w:r>
      <w:r w:rsidR="002A39A5">
        <w:rPr>
          <w:rFonts w:cs="Arial"/>
          <w:szCs w:val="20"/>
        </w:rPr>
        <w:t xml:space="preserve"> </w:t>
      </w:r>
      <w:r w:rsidRPr="002A39A5">
        <w:rPr>
          <w:rFonts w:cs="Arial"/>
          <w:szCs w:val="20"/>
        </w:rPr>
        <w:t xml:space="preserve">o akceptaci výzvy k plnění nebo odmítne-li prodávající výzvu k plnění akceptovat z jiného důvodu, než umožňuje článek IV. odst. </w:t>
      </w:r>
      <w:r w:rsidR="00DD12B5">
        <w:rPr>
          <w:rFonts w:cs="Arial"/>
          <w:szCs w:val="20"/>
        </w:rPr>
        <w:t>1</w:t>
      </w:r>
      <w:r w:rsidRPr="002A39A5">
        <w:rPr>
          <w:rFonts w:cs="Arial"/>
          <w:szCs w:val="20"/>
        </w:rPr>
        <w:t>6 Smlouvy, či bez uvedení důvodu, má kupující nárok na uhrazení smluvní pokuty prodávajícím ve výši 10 % z hodnoty nepotvrzené odvolávky.</w:t>
      </w:r>
    </w:p>
    <w:p w14:paraId="016EF5D9" w14:textId="0A4B0005" w:rsidR="007A4132" w:rsidRPr="00F65C45" w:rsidRDefault="00EF60A6" w:rsidP="00DF0195">
      <w:pPr>
        <w:numPr>
          <w:ilvl w:val="0"/>
          <w:numId w:val="11"/>
        </w:numPr>
        <w:tabs>
          <w:tab w:val="clear" w:pos="340"/>
          <w:tab w:val="num" w:pos="426"/>
        </w:tabs>
        <w:spacing w:after="120" w:line="280" w:lineRule="atLeast"/>
        <w:ind w:left="426" w:hanging="426"/>
        <w:jc w:val="both"/>
        <w:rPr>
          <w:rFonts w:cs="Arial"/>
          <w:szCs w:val="20"/>
        </w:rPr>
      </w:pPr>
      <w:r w:rsidRPr="00D91DDE">
        <w:rPr>
          <w:rFonts w:cs="Arial"/>
          <w:szCs w:val="20"/>
        </w:rPr>
        <w:t>Pokud prodávající poruš</w:t>
      </w:r>
      <w:r w:rsidRPr="00E32005">
        <w:rPr>
          <w:rFonts w:cs="Arial"/>
          <w:szCs w:val="20"/>
        </w:rPr>
        <w:t>í povinnost uloženou mu podle poslední věty odst. 2 čl. I. smlouvy nebo u</w:t>
      </w:r>
      <w:r w:rsidR="000F48E7" w:rsidRPr="007758B3">
        <w:rPr>
          <w:rFonts w:cs="Arial"/>
          <w:szCs w:val="20"/>
        </w:rPr>
        <w:t>káže-li se</w:t>
      </w:r>
      <w:r w:rsidR="003220BC" w:rsidRPr="007758B3">
        <w:rPr>
          <w:rFonts w:cs="Arial"/>
          <w:szCs w:val="20"/>
        </w:rPr>
        <w:t>, že</w:t>
      </w:r>
      <w:r w:rsidR="00ED3ABE" w:rsidRPr="007758B3">
        <w:rPr>
          <w:rFonts w:cs="Arial"/>
          <w:szCs w:val="20"/>
        </w:rPr>
        <w:t xml:space="preserve"> </w:t>
      </w:r>
      <w:r w:rsidR="00013115" w:rsidRPr="00013115">
        <w:rPr>
          <w:rFonts w:cs="Arial"/>
          <w:szCs w:val="20"/>
        </w:rPr>
        <w:t xml:space="preserve">prodávajícím předložené </w:t>
      </w:r>
      <w:r>
        <w:rPr>
          <w:rFonts w:cs="Arial"/>
          <w:szCs w:val="20"/>
        </w:rPr>
        <w:t xml:space="preserve">údaje, </w:t>
      </w:r>
      <w:r w:rsidR="00013115" w:rsidRPr="00013115">
        <w:rPr>
          <w:rFonts w:cs="Arial"/>
          <w:szCs w:val="20"/>
        </w:rPr>
        <w:t>doklady nebo tvrzení skutečností</w:t>
      </w:r>
      <w:r w:rsidR="0027781E">
        <w:rPr>
          <w:rFonts w:cs="Arial"/>
          <w:szCs w:val="20"/>
        </w:rPr>
        <w:t xml:space="preserve"> </w:t>
      </w:r>
      <w:r>
        <w:rPr>
          <w:rFonts w:cs="Arial"/>
          <w:szCs w:val="20"/>
        </w:rPr>
        <w:t xml:space="preserve">dokládající splnění této povinnosti </w:t>
      </w:r>
      <w:r w:rsidR="0027781E">
        <w:rPr>
          <w:rFonts w:cs="Arial"/>
          <w:szCs w:val="20"/>
        </w:rPr>
        <w:t xml:space="preserve">nejsou </w:t>
      </w:r>
      <w:r>
        <w:rPr>
          <w:rFonts w:cs="Arial"/>
          <w:szCs w:val="20"/>
        </w:rPr>
        <w:t xml:space="preserve">pravdivé nebo/a </w:t>
      </w:r>
      <w:r w:rsidR="002179DA">
        <w:rPr>
          <w:rFonts w:cs="Arial"/>
          <w:szCs w:val="20"/>
        </w:rPr>
        <w:t xml:space="preserve">elektroměry </w:t>
      </w:r>
      <w:r>
        <w:rPr>
          <w:rFonts w:cs="Arial"/>
          <w:szCs w:val="20"/>
        </w:rPr>
        <w:t xml:space="preserve">nejsou </w:t>
      </w:r>
      <w:r w:rsidR="0027781E">
        <w:rPr>
          <w:rFonts w:cs="Arial"/>
          <w:szCs w:val="20"/>
        </w:rPr>
        <w:t>v souladu s</w:t>
      </w:r>
      <w:r w:rsidR="00013115" w:rsidRPr="00013115">
        <w:rPr>
          <w:rFonts w:cs="Arial"/>
          <w:szCs w:val="20"/>
        </w:rPr>
        <w:t xml:space="preserve"> Varování</w:t>
      </w:r>
      <w:r w:rsidR="0027781E">
        <w:rPr>
          <w:rFonts w:cs="Arial"/>
          <w:szCs w:val="20"/>
        </w:rPr>
        <w:t>m</w:t>
      </w:r>
      <w:r w:rsidR="00013115" w:rsidRPr="00013115">
        <w:rPr>
          <w:rFonts w:cs="Arial"/>
          <w:szCs w:val="20"/>
        </w:rPr>
        <w:t xml:space="preserve"> NÚKIB č. j. 6548/2022-NÚKIB-E/35 ze dne 30.5. 2022</w:t>
      </w:r>
      <w:r w:rsidR="00A03DD8">
        <w:rPr>
          <w:rFonts w:cs="Arial"/>
          <w:szCs w:val="20"/>
        </w:rPr>
        <w:t>,</w:t>
      </w:r>
      <w:r w:rsidR="00013115" w:rsidRPr="000F48E7">
        <w:rPr>
          <w:rFonts w:cs="Arial"/>
          <w:szCs w:val="20"/>
        </w:rPr>
        <w:t xml:space="preserve"> </w:t>
      </w:r>
      <w:r w:rsidR="003220BC" w:rsidRPr="00D91DDE">
        <w:rPr>
          <w:rFonts w:cs="Arial"/>
          <w:szCs w:val="20"/>
        </w:rPr>
        <w:t>má kupující právo na smluvní pokutu ve výši 50</w:t>
      </w:r>
      <w:r w:rsidR="00ED3ABE" w:rsidRPr="00E32005">
        <w:rPr>
          <w:rFonts w:cs="Arial"/>
          <w:szCs w:val="20"/>
        </w:rPr>
        <w:t>0</w:t>
      </w:r>
      <w:r w:rsidR="003220BC" w:rsidRPr="00DF0195">
        <w:rPr>
          <w:rFonts w:cs="Arial"/>
          <w:szCs w:val="20"/>
        </w:rPr>
        <w:t>.000,- Kč za každý takový případ</w:t>
      </w:r>
      <w:r w:rsidRPr="00DF0195">
        <w:rPr>
          <w:rFonts w:cs="Arial"/>
          <w:szCs w:val="20"/>
        </w:rPr>
        <w:t xml:space="preserve"> porušení</w:t>
      </w:r>
      <w:r w:rsidR="003220BC" w:rsidRPr="00E47257">
        <w:rPr>
          <w:rFonts w:cs="Arial"/>
          <w:szCs w:val="20"/>
        </w:rPr>
        <w:t>.</w:t>
      </w:r>
      <w:bookmarkEnd w:id="13"/>
    </w:p>
    <w:p w14:paraId="0B4282D8" w14:textId="03555CB9" w:rsidR="00E954CD" w:rsidRDefault="00E954CD" w:rsidP="00060B31">
      <w:pPr>
        <w:spacing w:line="280" w:lineRule="atLeast"/>
        <w:jc w:val="both"/>
        <w:rPr>
          <w:rFonts w:cs="Arial"/>
          <w:szCs w:val="20"/>
        </w:rPr>
      </w:pPr>
    </w:p>
    <w:p w14:paraId="7CD2E5DE" w14:textId="41C96C7D" w:rsidR="00430987" w:rsidRDefault="00430987" w:rsidP="00060B31">
      <w:pPr>
        <w:spacing w:line="280" w:lineRule="atLeast"/>
        <w:jc w:val="both"/>
        <w:rPr>
          <w:rFonts w:cs="Arial"/>
          <w:szCs w:val="20"/>
        </w:rPr>
      </w:pPr>
    </w:p>
    <w:p w14:paraId="6753C51C" w14:textId="13BDAAE0" w:rsidR="00430987" w:rsidRDefault="00430987" w:rsidP="00060B31">
      <w:pPr>
        <w:spacing w:line="280" w:lineRule="atLeast"/>
        <w:jc w:val="both"/>
        <w:rPr>
          <w:rFonts w:cs="Arial"/>
          <w:szCs w:val="20"/>
        </w:rPr>
      </w:pPr>
    </w:p>
    <w:p w14:paraId="6E5115D5" w14:textId="77777777" w:rsidR="00430987" w:rsidRDefault="00430987" w:rsidP="00060B31">
      <w:pPr>
        <w:spacing w:line="280" w:lineRule="atLeast"/>
        <w:jc w:val="both"/>
        <w:rPr>
          <w:rFonts w:cs="Arial"/>
          <w:szCs w:val="20"/>
        </w:rPr>
      </w:pPr>
    </w:p>
    <w:p w14:paraId="5FFB99E7" w14:textId="6641941B" w:rsidR="00327D7B" w:rsidRPr="00DA2C52" w:rsidRDefault="00327D7B" w:rsidP="00060B31">
      <w:pPr>
        <w:spacing w:line="280" w:lineRule="atLeast"/>
        <w:jc w:val="center"/>
        <w:rPr>
          <w:rFonts w:cs="Arial"/>
          <w:b/>
          <w:szCs w:val="20"/>
        </w:rPr>
      </w:pPr>
      <w:r w:rsidRPr="00DA2C52">
        <w:rPr>
          <w:rFonts w:cs="Arial"/>
          <w:b/>
          <w:szCs w:val="20"/>
        </w:rPr>
        <w:t>VI</w:t>
      </w:r>
      <w:r w:rsidR="003E3586">
        <w:rPr>
          <w:rFonts w:cs="Arial"/>
          <w:b/>
          <w:szCs w:val="20"/>
        </w:rPr>
        <w:t>I</w:t>
      </w:r>
      <w:r w:rsidRPr="00DA2C52">
        <w:rPr>
          <w:rFonts w:cs="Arial"/>
          <w:b/>
          <w:szCs w:val="20"/>
        </w:rPr>
        <w:t>.</w:t>
      </w:r>
    </w:p>
    <w:p w14:paraId="5FFB99E8" w14:textId="6EDC3503" w:rsidR="00327D7B" w:rsidRPr="00DA2C52" w:rsidRDefault="0086049F" w:rsidP="00060B31">
      <w:pPr>
        <w:spacing w:line="280" w:lineRule="atLeast"/>
        <w:jc w:val="center"/>
        <w:rPr>
          <w:rFonts w:cs="Arial"/>
          <w:b/>
          <w:szCs w:val="20"/>
        </w:rPr>
      </w:pPr>
      <w:r>
        <w:rPr>
          <w:rFonts w:cs="Arial"/>
          <w:b/>
          <w:szCs w:val="20"/>
        </w:rPr>
        <w:t>Práva a povinnosti smluvních stran</w:t>
      </w:r>
    </w:p>
    <w:p w14:paraId="5FFB99E9" w14:textId="77777777" w:rsidR="00327D7B" w:rsidRPr="00DA2C52" w:rsidRDefault="00327D7B" w:rsidP="00060B31">
      <w:pPr>
        <w:pStyle w:val="Zkladntext"/>
        <w:spacing w:line="280" w:lineRule="atLeast"/>
        <w:jc w:val="both"/>
        <w:rPr>
          <w:rFonts w:ascii="Arial" w:hAnsi="Arial" w:cs="Arial"/>
          <w:color w:val="auto"/>
          <w:sz w:val="20"/>
        </w:rPr>
      </w:pPr>
    </w:p>
    <w:p w14:paraId="5FFB99EB" w14:textId="3561E9FD" w:rsidR="00B11978" w:rsidRPr="00CD6901" w:rsidRDefault="003A3B53" w:rsidP="00CD6901">
      <w:pPr>
        <w:pStyle w:val="Odstavecseseznamem"/>
        <w:numPr>
          <w:ilvl w:val="0"/>
          <w:numId w:val="6"/>
        </w:numPr>
        <w:spacing w:after="120" w:line="280" w:lineRule="atLeast"/>
        <w:ind w:left="426" w:hanging="426"/>
        <w:jc w:val="both"/>
        <w:rPr>
          <w:rFonts w:cs="Arial"/>
          <w:szCs w:val="20"/>
        </w:rPr>
      </w:pPr>
      <w:r>
        <w:rPr>
          <w:rFonts w:cs="Arial"/>
          <w:szCs w:val="20"/>
        </w:rPr>
        <w:t>Prodávající</w:t>
      </w:r>
      <w:r w:rsidR="003E3C5F" w:rsidRPr="00DA2C52">
        <w:rPr>
          <w:rFonts w:cs="Arial"/>
          <w:szCs w:val="20"/>
        </w:rPr>
        <w:t xml:space="preserve"> je povinen postupovat </w:t>
      </w:r>
      <w:r>
        <w:rPr>
          <w:rFonts w:cs="Arial"/>
          <w:szCs w:val="20"/>
        </w:rPr>
        <w:t xml:space="preserve">při plnění této smlouvy </w:t>
      </w:r>
      <w:r w:rsidR="003E3C5F" w:rsidRPr="00DA2C52">
        <w:rPr>
          <w:rFonts w:cs="Arial"/>
          <w:szCs w:val="20"/>
        </w:rPr>
        <w:t xml:space="preserve">s odbornou péčí a v souladu se zájmy </w:t>
      </w:r>
      <w:r w:rsidRPr="00D71308">
        <w:rPr>
          <w:rFonts w:cs="Arial"/>
          <w:szCs w:val="20"/>
        </w:rPr>
        <w:t xml:space="preserve">kupujícího, které zná nebo </w:t>
      </w:r>
      <w:r w:rsidR="00E27ECC" w:rsidRPr="00D71308">
        <w:rPr>
          <w:rFonts w:cs="Arial"/>
          <w:szCs w:val="20"/>
        </w:rPr>
        <w:t xml:space="preserve">by měl </w:t>
      </w:r>
      <w:r w:rsidRPr="00D71308">
        <w:rPr>
          <w:rFonts w:cs="Arial"/>
          <w:szCs w:val="20"/>
        </w:rPr>
        <w:t>znát</w:t>
      </w:r>
      <w:r w:rsidR="00B11978" w:rsidRPr="00D71308">
        <w:t>.</w:t>
      </w:r>
    </w:p>
    <w:p w14:paraId="5FFB99ED" w14:textId="085A54AC" w:rsidR="00683D69" w:rsidRPr="00D71308" w:rsidRDefault="00156305" w:rsidP="00CD6901">
      <w:pPr>
        <w:widowControl w:val="0"/>
        <w:numPr>
          <w:ilvl w:val="0"/>
          <w:numId w:val="6"/>
        </w:numPr>
        <w:suppressAutoHyphens/>
        <w:spacing w:after="120" w:line="280" w:lineRule="atLeast"/>
        <w:ind w:left="426" w:hanging="426"/>
        <w:jc w:val="both"/>
      </w:pPr>
      <w:r w:rsidRPr="00D71308">
        <w:t>Prodávající</w:t>
      </w:r>
      <w:r w:rsidR="00683D69" w:rsidRPr="00D71308">
        <w:t xml:space="preserve"> </w:t>
      </w:r>
      <w:r w:rsidR="00261866" w:rsidRPr="00D71308">
        <w:t xml:space="preserve">se dále zavazuje, že poskytne </w:t>
      </w:r>
      <w:r w:rsidRPr="00D71308">
        <w:t>kupujícímu</w:t>
      </w:r>
      <w:r w:rsidR="00261866" w:rsidRPr="00D71308">
        <w:t xml:space="preserve"> </w:t>
      </w:r>
      <w:r w:rsidR="00E140B5" w:rsidRPr="00D71308">
        <w:t xml:space="preserve">veškerou </w:t>
      </w:r>
      <w:r w:rsidR="00261866" w:rsidRPr="00D71308">
        <w:t xml:space="preserve">součinnost, </w:t>
      </w:r>
      <w:r w:rsidR="006D69B6" w:rsidRPr="00D71308">
        <w:t xml:space="preserve">zejména </w:t>
      </w:r>
      <w:r w:rsidR="00261866" w:rsidRPr="00D71308">
        <w:t xml:space="preserve">aby </w:t>
      </w:r>
      <w:r w:rsidRPr="00D71308">
        <w:t>kupující jako zadavatel</w:t>
      </w:r>
      <w:r w:rsidR="00261866" w:rsidRPr="00D71308">
        <w:t xml:space="preserve"> mohl dostát svým povinnostem dle Z</w:t>
      </w:r>
      <w:r w:rsidR="00C22A2A" w:rsidRPr="00D71308">
        <w:t>Z</w:t>
      </w:r>
      <w:r w:rsidR="00261866" w:rsidRPr="00D71308">
        <w:t>VZ</w:t>
      </w:r>
      <w:r w:rsidR="00683D69" w:rsidRPr="00D71308">
        <w:t>.</w:t>
      </w:r>
    </w:p>
    <w:p w14:paraId="16D6A31E" w14:textId="51705E66" w:rsidR="00DD771B" w:rsidRPr="00D71308" w:rsidRDefault="00156305" w:rsidP="00CD6901">
      <w:pPr>
        <w:widowControl w:val="0"/>
        <w:numPr>
          <w:ilvl w:val="0"/>
          <w:numId w:val="6"/>
        </w:numPr>
        <w:suppressAutoHyphens/>
        <w:spacing w:after="120" w:line="280" w:lineRule="atLeast"/>
        <w:ind w:left="426" w:hanging="426"/>
        <w:jc w:val="both"/>
      </w:pPr>
      <w:r w:rsidRPr="00D71308">
        <w:t>Prodávající</w:t>
      </w:r>
      <w:r w:rsidR="00683D69" w:rsidRPr="00D71308">
        <w:t xml:space="preserve"> prohlašuje, že ke dni podpisu této </w:t>
      </w:r>
      <w:r w:rsidR="00C50F51" w:rsidRPr="00D71308">
        <w:t>s</w:t>
      </w:r>
      <w:r w:rsidR="00683D69" w:rsidRPr="00D71308">
        <w:t xml:space="preserve">mlouvy má uzavřenou pojistnou smlouvu, jejímž </w:t>
      </w:r>
      <w:r w:rsidR="00683D69" w:rsidRPr="00BB6981">
        <w:t xml:space="preserve">předmětem je pojištění odpovědnosti </w:t>
      </w:r>
      <w:r w:rsidR="00421170" w:rsidRPr="00BB6981">
        <w:t xml:space="preserve">dodavatele za škodu z provozní činnosti způsobenou třetí </w:t>
      </w:r>
      <w:r w:rsidR="00421170" w:rsidRPr="00BB6981">
        <w:lastRenderedPageBreak/>
        <w:t>osobě a pojištění odpovědnosti dodavatele za škodu způsobenou vadou výrobku</w:t>
      </w:r>
      <w:r w:rsidR="00683D69" w:rsidRPr="00BB6981">
        <w:t xml:space="preserve"> ve výši nejméně </w:t>
      </w:r>
      <w:r w:rsidR="00A12D87">
        <w:rPr>
          <w:rFonts w:cs="Arial"/>
          <w:szCs w:val="20"/>
        </w:rPr>
        <w:t>10</w:t>
      </w:r>
      <w:r w:rsidR="00A12D87" w:rsidRPr="00BB6981">
        <w:rPr>
          <w:rFonts w:cs="Arial"/>
          <w:szCs w:val="20"/>
        </w:rPr>
        <w:t xml:space="preserve"> </w:t>
      </w:r>
      <w:r w:rsidR="000860F6" w:rsidRPr="00BB6981">
        <w:rPr>
          <w:rFonts w:cs="Arial"/>
          <w:szCs w:val="20"/>
        </w:rPr>
        <w:t>mil.</w:t>
      </w:r>
      <w:r w:rsidR="003B1331" w:rsidRPr="00BB6981">
        <w:rPr>
          <w:rFonts w:cs="Arial"/>
          <w:szCs w:val="20"/>
        </w:rPr>
        <w:t xml:space="preserve"> </w:t>
      </w:r>
      <w:r w:rsidRPr="00BB6981">
        <w:t>Kč</w:t>
      </w:r>
      <w:r w:rsidR="00B32D05" w:rsidRPr="00BB6981">
        <w:t xml:space="preserve"> se spoluúčastí prodávajícího nanejvýš </w:t>
      </w:r>
      <w:r w:rsidR="000860F6" w:rsidRPr="00BB6981">
        <w:rPr>
          <w:rFonts w:cs="Arial"/>
          <w:szCs w:val="20"/>
        </w:rPr>
        <w:t>150 tis. Kč</w:t>
      </w:r>
      <w:r w:rsidR="003B1331" w:rsidRPr="00BB6981">
        <w:t xml:space="preserve">. </w:t>
      </w:r>
      <w:r w:rsidRPr="00BB6981">
        <w:t>Prodávající</w:t>
      </w:r>
      <w:r w:rsidR="00683D69" w:rsidRPr="00BB6981">
        <w:t xml:space="preserve"> se zavazuje, že po celou dobu trvání této smlouvy bude pojištěn ve smyslu tohoto ustanovení a že nedojde ke snížení pojistného plnění pod částku uvedenou v předchozí větě</w:t>
      </w:r>
      <w:r w:rsidR="00E96864" w:rsidRPr="00BB6981">
        <w:t xml:space="preserve"> ani ke zvýšení spoluúčasti nad limit uvedený tamtéž</w:t>
      </w:r>
      <w:r w:rsidR="00683D69" w:rsidRPr="00DA2C52">
        <w:t>.</w:t>
      </w:r>
      <w:r w:rsidR="00F80471">
        <w:t xml:space="preserve"> V průběhu trvání této smlouvy se prodávající zavazuje předložit pojistnou smlouvu kupujícímu, bude-li k tomu ze strany kupujícího v</w:t>
      </w:r>
      <w:r w:rsidR="00F80471" w:rsidRPr="00D71308">
        <w:t>yzván.</w:t>
      </w:r>
      <w:r w:rsidR="007C528B" w:rsidRPr="00D71308">
        <w:t xml:space="preserve"> </w:t>
      </w:r>
    </w:p>
    <w:p w14:paraId="0718C4F4" w14:textId="5CB1FFD5" w:rsidR="008B437F" w:rsidRPr="00D71308" w:rsidRDefault="00AC3E8B" w:rsidP="00CD6901">
      <w:pPr>
        <w:widowControl w:val="0"/>
        <w:numPr>
          <w:ilvl w:val="0"/>
          <w:numId w:val="6"/>
        </w:numPr>
        <w:suppressAutoHyphens/>
        <w:spacing w:after="120" w:line="280" w:lineRule="atLeast"/>
        <w:ind w:left="426" w:hanging="426"/>
        <w:jc w:val="both"/>
      </w:pPr>
      <w:r w:rsidRPr="00D71308">
        <w:rPr>
          <w:rFonts w:cs="Arial"/>
          <w:szCs w:val="20"/>
        </w:rPr>
        <w:t>Prodávající se zavazuje dodávat kupujícímu zboží dle této smlouvy výhradně sám, svým jménem a na svou odpovědnost</w:t>
      </w:r>
      <w:r w:rsidR="00C74ACE" w:rsidRPr="00D71308">
        <w:rPr>
          <w:rFonts w:cs="Arial"/>
          <w:szCs w:val="20"/>
        </w:rPr>
        <w:t>, případně prostřednictvím poddodavatelů</w:t>
      </w:r>
      <w:r w:rsidRPr="00D71308">
        <w:rPr>
          <w:rFonts w:cs="Arial"/>
          <w:szCs w:val="20"/>
        </w:rPr>
        <w:t xml:space="preserve">. Prodávající je </w:t>
      </w:r>
      <w:r w:rsidR="00EB15A8">
        <w:rPr>
          <w:rFonts w:cs="Arial"/>
          <w:szCs w:val="20"/>
        </w:rPr>
        <w:t xml:space="preserve">však </w:t>
      </w:r>
      <w:r w:rsidRPr="00D71308">
        <w:rPr>
          <w:rFonts w:cs="Arial"/>
          <w:szCs w:val="20"/>
        </w:rPr>
        <w:t xml:space="preserve">oprávněn změnit poddodavatele, kterými prokazoval kvalifikaci </w:t>
      </w:r>
      <w:r w:rsidR="00EB15A8">
        <w:rPr>
          <w:rFonts w:cs="Arial"/>
          <w:szCs w:val="20"/>
        </w:rPr>
        <w:t>v zadávacím řízení pouze tehdy, budou-li</w:t>
      </w:r>
      <w:r w:rsidRPr="00D71308">
        <w:rPr>
          <w:rFonts w:cs="Arial"/>
          <w:szCs w:val="20"/>
        </w:rPr>
        <w:t xml:space="preserve"> novými poddodavatel</w:t>
      </w:r>
      <w:r w:rsidR="001A63CD" w:rsidRPr="00D71308">
        <w:rPr>
          <w:rFonts w:cs="Arial"/>
          <w:szCs w:val="20"/>
        </w:rPr>
        <w:t>i</w:t>
      </w:r>
      <w:r w:rsidRPr="00D71308">
        <w:rPr>
          <w:rFonts w:cs="Arial"/>
          <w:szCs w:val="20"/>
        </w:rPr>
        <w:t xml:space="preserve"> splněny původní požadavky na takového poddodava</w:t>
      </w:r>
      <w:r w:rsidR="00EB15A8">
        <w:rPr>
          <w:rFonts w:cs="Arial"/>
          <w:szCs w:val="20"/>
        </w:rPr>
        <w:t xml:space="preserve">tele. Každá změna poddodavatele, kterým byla prokazována kvalifikace, </w:t>
      </w:r>
      <w:r w:rsidRPr="00D71308">
        <w:rPr>
          <w:rFonts w:cs="Arial"/>
          <w:szCs w:val="20"/>
        </w:rPr>
        <w:t xml:space="preserve">může být provedena pouze s předchozím písemným souhlasem kupujícího. </w:t>
      </w:r>
    </w:p>
    <w:p w14:paraId="38F1DE97" w14:textId="3384EF2C" w:rsidR="006C35A6" w:rsidRDefault="00F80471" w:rsidP="00083032">
      <w:pPr>
        <w:widowControl w:val="0"/>
        <w:numPr>
          <w:ilvl w:val="0"/>
          <w:numId w:val="6"/>
        </w:numPr>
        <w:suppressAutoHyphens/>
        <w:spacing w:after="120" w:line="280" w:lineRule="atLeast"/>
        <w:ind w:left="425" w:hanging="425"/>
        <w:jc w:val="both"/>
      </w:pPr>
      <w:r>
        <w:t>Prodávající</w:t>
      </w:r>
      <w:r w:rsidRPr="00DA2C52">
        <w:t xml:space="preserve"> není oprávněn bez předchozího písemného souhlasu </w:t>
      </w:r>
      <w:r>
        <w:t>kupujícího</w:t>
      </w:r>
      <w:r w:rsidRPr="00DA2C52">
        <w:t xml:space="preserve"> postoupit tuto smlouvu ani postoupit jakákoliv práva nebo povinnosti vyplývající z této smlouvy</w:t>
      </w:r>
      <w:r>
        <w:t>.</w:t>
      </w:r>
    </w:p>
    <w:p w14:paraId="11B2581D" w14:textId="77777777" w:rsidR="006303CD" w:rsidRDefault="00F80471" w:rsidP="006303CD">
      <w:pPr>
        <w:widowControl w:val="0"/>
        <w:numPr>
          <w:ilvl w:val="0"/>
          <w:numId w:val="6"/>
        </w:numPr>
        <w:suppressAutoHyphens/>
        <w:spacing w:after="120" w:line="280" w:lineRule="atLeast"/>
        <w:ind w:left="426" w:hanging="426"/>
        <w:jc w:val="both"/>
      </w:pPr>
      <w:r w:rsidRPr="00373586">
        <w:t>Prodáva</w:t>
      </w:r>
      <w:r w:rsidRPr="00EC326F">
        <w:t>jící je povinen dodávat kupujícímu již proclené zboží, pokud je dováženo ze zahraničí.</w:t>
      </w:r>
    </w:p>
    <w:p w14:paraId="26FF6D67" w14:textId="6B7002C1" w:rsidR="009B3941" w:rsidRPr="006303CD" w:rsidRDefault="009B3941" w:rsidP="006303CD">
      <w:pPr>
        <w:widowControl w:val="0"/>
        <w:numPr>
          <w:ilvl w:val="0"/>
          <w:numId w:val="6"/>
        </w:numPr>
        <w:suppressAutoHyphens/>
        <w:spacing w:after="120" w:line="280" w:lineRule="atLeast"/>
        <w:ind w:left="426" w:hanging="426"/>
        <w:jc w:val="both"/>
      </w:pPr>
      <w:r w:rsidRPr="00513100">
        <w:t xml:space="preserve">Kupující má právo </w:t>
      </w:r>
      <w:r w:rsidR="006303CD" w:rsidRPr="00513100">
        <w:t xml:space="preserve">vyžádat </w:t>
      </w:r>
      <w:r w:rsidR="006303CD">
        <w:t>si ke každé dodávce</w:t>
      </w:r>
      <w:r w:rsidR="006303CD" w:rsidRPr="006303CD">
        <w:rPr>
          <w:szCs w:val="20"/>
        </w:rPr>
        <w:t xml:space="preserve"> </w:t>
      </w:r>
      <w:r w:rsidRPr="006303CD">
        <w:rPr>
          <w:rFonts w:cs="Arial"/>
          <w:szCs w:val="20"/>
        </w:rPr>
        <w:t>protokoly o typových zkouškách, zkouškách vzorků a kusových zkouškách za předcházejících dvanáct měsíců výroby. Uvedené zahrnuje pravidelné sledování výroby a zkoušku dlouhodobé provozní spolehlivosti,</w:t>
      </w:r>
    </w:p>
    <w:p w14:paraId="040857B8" w14:textId="662FEA77" w:rsidR="005861A9" w:rsidRDefault="003A5CCB" w:rsidP="005861A9">
      <w:pPr>
        <w:widowControl w:val="0"/>
        <w:numPr>
          <w:ilvl w:val="0"/>
          <w:numId w:val="6"/>
        </w:numPr>
        <w:suppressAutoHyphens/>
        <w:spacing w:after="120" w:line="280" w:lineRule="atLeast"/>
        <w:ind w:left="426" w:hanging="426"/>
        <w:jc w:val="both"/>
      </w:pPr>
      <w:r w:rsidRPr="00DD5A48">
        <w:t>Prodávající se zavazuje dodržovat takové podmínky pro dopravu a balení zboží, aby nedošlo k jeho poškození nakládáním, přepravou či skládáním</w:t>
      </w:r>
      <w:r>
        <w:t>.</w:t>
      </w:r>
    </w:p>
    <w:p w14:paraId="5742D03D" w14:textId="26C41662" w:rsidR="00213778" w:rsidRPr="00BB6981" w:rsidRDefault="00213778" w:rsidP="00213778">
      <w:pPr>
        <w:widowControl w:val="0"/>
        <w:numPr>
          <w:ilvl w:val="0"/>
          <w:numId w:val="6"/>
        </w:numPr>
        <w:suppressAutoHyphens/>
        <w:spacing w:after="120" w:line="280" w:lineRule="atLeast"/>
        <w:ind w:left="426" w:hanging="426"/>
        <w:jc w:val="both"/>
      </w:pPr>
      <w:r w:rsidRPr="00BB6981">
        <w:t>Prodávající se zavazuje dodržovat takové podmínky pro dopravu a balení zboží (zejména podmínky stanovené v </w:t>
      </w:r>
      <w:r w:rsidRPr="001A7769">
        <w:rPr>
          <w:u w:val="single"/>
        </w:rPr>
        <w:t xml:space="preserve">příloze </w:t>
      </w:r>
      <w:r w:rsidR="008F027D" w:rsidRPr="001A7769">
        <w:rPr>
          <w:u w:val="single"/>
        </w:rPr>
        <w:t>5</w:t>
      </w:r>
      <w:r w:rsidRPr="00BB6981">
        <w:t xml:space="preserve"> této smlouvy), aby nedošlo k jeho poškození nakládáním, přepravou či skládáním.</w:t>
      </w:r>
    </w:p>
    <w:p w14:paraId="682321E7" w14:textId="76799948" w:rsidR="00213778" w:rsidRPr="00BB6981" w:rsidRDefault="00213778" w:rsidP="00213778">
      <w:pPr>
        <w:widowControl w:val="0"/>
        <w:numPr>
          <w:ilvl w:val="0"/>
          <w:numId w:val="6"/>
        </w:numPr>
        <w:suppressAutoHyphens/>
        <w:spacing w:after="120" w:line="280" w:lineRule="atLeast"/>
        <w:ind w:left="426" w:hanging="426"/>
        <w:jc w:val="both"/>
      </w:pPr>
      <w:r w:rsidRPr="00BB6981">
        <w:t xml:space="preserve">Prodávající je povinen opatřit, kupujícímu dodat a po celou dobu trvání této smlouvy udržovat v platnosti </w:t>
      </w:r>
      <w:r w:rsidRPr="00BB6981">
        <w:rPr>
          <w:b/>
        </w:rPr>
        <w:t>Prohlášení o shodě/EU prohlášení o shodě</w:t>
      </w:r>
      <w:r w:rsidRPr="00BB6981">
        <w:t xml:space="preserve"> dle zákona č. 22/1997 Sb., o technických požadavcích na výrobky a o změně a doplnění některých zákonů, ve znění pozdějších předpisů, ve spojení se zákonem č. 90/2016 Sb., o posuzování shody stanovených výrobků při jejich dodávání na trh, ve znění pozdějších předpisů,</w:t>
      </w:r>
      <w:r w:rsidRPr="00BB6981">
        <w:rPr>
          <w:rFonts w:cs="Arial"/>
        </w:rPr>
        <w:t xml:space="preserve"> resp. dle Nařízení komise (EU) č. 548/2014 ze dne 21. května 2014, kterým se provádí směrnice Evropského parlamentu a Rady 2009/125/ES,</w:t>
      </w:r>
      <w:r w:rsidRPr="00BB6981">
        <w:t xml:space="preserve"> případně </w:t>
      </w:r>
      <w:r w:rsidRPr="00BB6981">
        <w:rPr>
          <w:b/>
        </w:rPr>
        <w:t>Prohlášení o vlastnostech výrobku</w:t>
      </w:r>
      <w:r w:rsidRPr="00BB6981">
        <w:t xml:space="preserve"> dle nařízení Evropského parlamentu a Rady č. 305/2011, kterým se stanoví harmonizované podmínky pro uvádění stavebních výrobků na trh a kterým se zrušuje směrnice Rady 89/106/EHS, je-li některé z těchto prohlášení pro daný typ zboží, jehož dodávka je předmětem této smlouvy, dle všeobecně závazných předpisů vyžadováno. Kupující má právo vyžádat si</w:t>
      </w:r>
      <w:r w:rsidRPr="00BB6981">
        <w:rPr>
          <w:rFonts w:eastAsia="Calibri" w:cs="Arial"/>
          <w:szCs w:val="20"/>
        </w:rPr>
        <w:t xml:space="preserve"> prohlášení </w:t>
      </w:r>
      <w:r w:rsidRPr="00BB6981">
        <w:t>ke každé dodávce v průběhu plnění této smlouvy.</w:t>
      </w:r>
    </w:p>
    <w:p w14:paraId="31FA4523" w14:textId="69CCDC26" w:rsidR="00213778" w:rsidRPr="00BB6981" w:rsidRDefault="00213778" w:rsidP="00213778">
      <w:pPr>
        <w:widowControl w:val="0"/>
        <w:numPr>
          <w:ilvl w:val="0"/>
          <w:numId w:val="6"/>
        </w:numPr>
        <w:suppressAutoHyphens/>
        <w:spacing w:after="120" w:line="280" w:lineRule="atLeast"/>
        <w:ind w:left="426" w:hanging="426"/>
        <w:jc w:val="both"/>
      </w:pPr>
      <w:r w:rsidRPr="00BB6981">
        <w:t>Kupující je oprávněn vyžádat si od prodávajícího protokoly o kusovém ověřování zboží, které je prodávající povinen provádět.</w:t>
      </w:r>
    </w:p>
    <w:p w14:paraId="00423360" w14:textId="03FBEB7B" w:rsidR="00B171DF" w:rsidRPr="00BF4BA0" w:rsidRDefault="00213778" w:rsidP="00B171DF">
      <w:pPr>
        <w:pStyle w:val="Odstavecseseznamem"/>
        <w:widowControl w:val="0"/>
        <w:numPr>
          <w:ilvl w:val="0"/>
          <w:numId w:val="6"/>
        </w:numPr>
        <w:suppressAutoHyphens/>
        <w:spacing w:after="120" w:line="280" w:lineRule="atLeast"/>
        <w:ind w:left="425" w:hanging="425"/>
        <w:jc w:val="both"/>
      </w:pPr>
      <w:r w:rsidRPr="00BF4BA0">
        <w:t>Kupující</w:t>
      </w:r>
      <w:r w:rsidR="00B171DF" w:rsidRPr="00BF4BA0">
        <w:t xml:space="preserve"> se zavazuje skladovat zboží tak, aby bylo s přihlédnutím ke všem okolnostem v rozumné míře chráněno proti poškození, odcizení či jinému nebezpečí, které je v lokalitě příslušného skladu předvídatelné. Další specifické požadavky </w:t>
      </w:r>
      <w:r w:rsidR="00887A98">
        <w:t>účastníka</w:t>
      </w:r>
      <w:r w:rsidR="00887A98" w:rsidRPr="00BF4BA0">
        <w:t xml:space="preserve"> </w:t>
      </w:r>
      <w:r w:rsidR="00B171DF" w:rsidRPr="00BF4BA0">
        <w:t xml:space="preserve">na skladování nebo manipulaci se zbožím nebo výslovné vyjádření, že žádné specifické požadavky na skladování nebo manipulaci se zbožím nejsou vyžadovány, jsou uvedeny v samostatné </w:t>
      </w:r>
      <w:r w:rsidR="00B171DF" w:rsidRPr="00BF4BA0">
        <w:rPr>
          <w:u w:val="single"/>
        </w:rPr>
        <w:t xml:space="preserve">příloze </w:t>
      </w:r>
      <w:r w:rsidR="00D5624E" w:rsidRPr="00BF4BA0">
        <w:rPr>
          <w:u w:val="single"/>
        </w:rPr>
        <w:t>5</w:t>
      </w:r>
      <w:r w:rsidR="00B171DF" w:rsidRPr="00BF4BA0">
        <w:t>.</w:t>
      </w:r>
    </w:p>
    <w:p w14:paraId="37D456B2" w14:textId="77777777" w:rsidR="00E475B3" w:rsidRDefault="00C75155" w:rsidP="00E475B3">
      <w:pPr>
        <w:pStyle w:val="odstavec0"/>
        <w:numPr>
          <w:ilvl w:val="0"/>
          <w:numId w:val="6"/>
        </w:numPr>
      </w:pPr>
      <w:bookmarkStart w:id="14" w:name="_Hlk528159459"/>
      <w:r w:rsidRPr="0079160D">
        <w:t>Prodávající je povinen předložit na výzvu kupujícího veškeré technické dokumenty, protokoly</w:t>
      </w:r>
      <w:r>
        <w:t xml:space="preserve">, záznamy o provedených zkouškách a certifikáty uvedené v zadávací dokumentaci či v této smlouvě. Prodávající předloží požadované dokumenty do 10 kalendářních dnů od doručení výzvy kupujícího, </w:t>
      </w:r>
      <w:r>
        <w:lastRenderedPageBreak/>
        <w:t xml:space="preserve">nedohodne-li se s kupujícím na delší lhůtě. Nepředložení dokumentů požadovaných kupujícím dle tohoto odstavce zakládá podstatné porušení smlouvy ze strany prodávajícího. </w:t>
      </w:r>
    </w:p>
    <w:p w14:paraId="6F7DA10D" w14:textId="31342AD9" w:rsidR="006C35A6" w:rsidRPr="00BB6981" w:rsidRDefault="0068669E" w:rsidP="00E475B3">
      <w:pPr>
        <w:pStyle w:val="odstavec0"/>
        <w:numPr>
          <w:ilvl w:val="0"/>
          <w:numId w:val="6"/>
        </w:numPr>
      </w:pPr>
      <w:bookmarkStart w:id="15" w:name="_Hlk528070105"/>
      <w:bookmarkEnd w:id="14"/>
      <w:r w:rsidRPr="00D026F8">
        <w:t xml:space="preserve">Kupující je dále oprávněn požadovat po prodávajícím po dobu účinnosti této smlouvy předložení </w:t>
      </w:r>
      <w:r w:rsidR="00FA3200" w:rsidRPr="00D026F8">
        <w:t xml:space="preserve">kopie </w:t>
      </w:r>
      <w:r w:rsidRPr="00D026F8">
        <w:t xml:space="preserve">platného certifikátu systému řízení </w:t>
      </w:r>
      <w:r w:rsidR="003F13F8">
        <w:t>kvality</w:t>
      </w:r>
      <w:r w:rsidRPr="00D026F8">
        <w:t xml:space="preserve"> dle ČSN EN ISO 9001</w:t>
      </w:r>
      <w:r w:rsidR="00A16026">
        <w:t xml:space="preserve"> </w:t>
      </w:r>
      <w:r w:rsidR="00FA3200" w:rsidRPr="00D026F8">
        <w:t xml:space="preserve">vydaného pro </w:t>
      </w:r>
      <w:r w:rsidR="007E3313">
        <w:t>výrobu</w:t>
      </w:r>
      <w:r w:rsidR="00FA3200" w:rsidRPr="00D026F8">
        <w:t xml:space="preserve"> předmětu plnění této smlouvy</w:t>
      </w:r>
      <w:r w:rsidR="00FA3200">
        <w:t>.</w:t>
      </w:r>
      <w:r w:rsidR="00B07BC0">
        <w:t xml:space="preserve"> </w:t>
      </w:r>
      <w:bookmarkStart w:id="16" w:name="_Hlk528821022"/>
      <w:r w:rsidR="00B07BC0" w:rsidRPr="00394F98">
        <w:t>Certifikační orgán musí být akreditovaný členský subjekt Evropské spolupráce pro akreditaci (EA</w:t>
      </w:r>
      <w:r w:rsidR="00B07BC0" w:rsidRPr="00BB6981">
        <w:t>).</w:t>
      </w:r>
      <w:bookmarkEnd w:id="16"/>
    </w:p>
    <w:p w14:paraId="286158A3" w14:textId="77777777" w:rsidR="00213778" w:rsidRPr="003A62AF" w:rsidRDefault="00213778" w:rsidP="00213778">
      <w:pPr>
        <w:pStyle w:val="odstavec0"/>
        <w:numPr>
          <w:ilvl w:val="0"/>
          <w:numId w:val="6"/>
        </w:numPr>
      </w:pPr>
      <w:r w:rsidRPr="00BB6981">
        <w:t xml:space="preserve">Má-li kupující pochybnosti o parametrech a vlastnostech zboží, je oprávněn provádět zkoušky na objednaných typech zboží v autorizované zkušebně nebo jím pověřenými osobami u výrobce při dodržení stanovených technických podmínek dle </w:t>
      </w:r>
      <w:r w:rsidRPr="00BB6981">
        <w:rPr>
          <w:u w:val="single"/>
        </w:rPr>
        <w:t>přílohy 2</w:t>
      </w:r>
      <w:r w:rsidRPr="00BB6981">
        <w:t xml:space="preserve"> této smlouvy. Nebudou-li parametry či hodnoty jednotlivých typů zboží odpovídat sjednaným parametrům či hodnotám, bude náhrada nákladů vynaložených kupujícím na provedení zkoušek uhrazena prodávajícím. V opačném případě </w:t>
      </w:r>
      <w:r w:rsidRPr="003A62AF">
        <w:t xml:space="preserve">jdou náklady na provedení zkoušek k tíži kupujícího. </w:t>
      </w:r>
    </w:p>
    <w:p w14:paraId="39922DBF" w14:textId="0436C175" w:rsidR="00213778" w:rsidRPr="003A62AF" w:rsidRDefault="00213778" w:rsidP="00213778">
      <w:pPr>
        <w:widowControl w:val="0"/>
        <w:numPr>
          <w:ilvl w:val="0"/>
          <w:numId w:val="6"/>
        </w:numPr>
        <w:suppressAutoHyphens/>
        <w:spacing w:after="120" w:line="280" w:lineRule="atLeast"/>
        <w:ind w:left="426" w:hanging="426"/>
        <w:jc w:val="both"/>
      </w:pPr>
      <w:r w:rsidRPr="003A62AF">
        <w:t xml:space="preserve">Skutečnost, že parametry či hodnoty zjištěné podle odst. </w:t>
      </w:r>
      <w:r w:rsidR="002B42D0" w:rsidRPr="003A62AF">
        <w:t>15</w:t>
      </w:r>
      <w:r w:rsidRPr="003A62AF">
        <w:t>. tohoto článku neodpovídají sjednaným parametrům či hodnotám dle této smlouvy, nabídky či zadávací dokumentace, zakládá podstatné porušení smlouvy ze strany prodávajícího s možností odstoupení od smlouvy kupujícím.</w:t>
      </w:r>
    </w:p>
    <w:p w14:paraId="37F1CBA2" w14:textId="77777777" w:rsidR="00213778" w:rsidRPr="00E74BF9" w:rsidRDefault="00213778" w:rsidP="00213778">
      <w:pPr>
        <w:widowControl w:val="0"/>
        <w:numPr>
          <w:ilvl w:val="0"/>
          <w:numId w:val="6"/>
        </w:numPr>
        <w:suppressAutoHyphens/>
        <w:spacing w:after="120" w:line="280" w:lineRule="atLeast"/>
        <w:ind w:left="426"/>
        <w:jc w:val="both"/>
      </w:pPr>
      <w:r w:rsidRPr="00E74BF9">
        <w:t>Kupující má právo ke každé dodávce si vyžádat následující dokumenty a dodavatel je povinen je předložit:</w:t>
      </w:r>
    </w:p>
    <w:p w14:paraId="521DD81F" w14:textId="77777777" w:rsidR="00213778" w:rsidRPr="00E74BF9" w:rsidRDefault="00213778" w:rsidP="00213778">
      <w:pPr>
        <w:widowControl w:val="0"/>
        <w:numPr>
          <w:ilvl w:val="2"/>
          <w:numId w:val="6"/>
        </w:numPr>
        <w:suppressAutoHyphens/>
        <w:spacing w:line="280" w:lineRule="atLeast"/>
        <w:ind w:left="426"/>
        <w:jc w:val="both"/>
      </w:pPr>
      <w:r w:rsidRPr="00E74BF9">
        <w:t>platný certifikát kvality pro výrobní závod podle ČSN EN ISO 9001, Certifikační orgán musí být akreditovaný členský subjekt Evropské spolupráce pro akreditaci (EA),</w:t>
      </w:r>
    </w:p>
    <w:p w14:paraId="5DF90808" w14:textId="77777777" w:rsidR="00213778" w:rsidRPr="00E74BF9" w:rsidRDefault="00213778" w:rsidP="00213778">
      <w:pPr>
        <w:pStyle w:val="Odstavecseseznamem"/>
        <w:numPr>
          <w:ilvl w:val="2"/>
          <w:numId w:val="6"/>
        </w:numPr>
        <w:ind w:left="426"/>
      </w:pPr>
      <w:r w:rsidRPr="00E74BF9">
        <w:t>platný certifikát pro výrobní závod podle ČSN EN ISO 14001,</w:t>
      </w:r>
    </w:p>
    <w:p w14:paraId="35B614E4" w14:textId="77777777" w:rsidR="00213778" w:rsidRPr="00E74BF9" w:rsidRDefault="00213778" w:rsidP="00213778">
      <w:pPr>
        <w:widowControl w:val="0"/>
        <w:numPr>
          <w:ilvl w:val="2"/>
          <w:numId w:val="6"/>
        </w:numPr>
        <w:suppressAutoHyphens/>
        <w:spacing w:line="280" w:lineRule="atLeast"/>
        <w:ind w:left="426"/>
        <w:jc w:val="both"/>
      </w:pPr>
      <w:r w:rsidRPr="00E74BF9">
        <w:t>doklady o platnosti certifikátu kvality a pravidelných prohlídkách certifikačního orgánu,</w:t>
      </w:r>
    </w:p>
    <w:p w14:paraId="254C3D94" w14:textId="77777777" w:rsidR="00213778" w:rsidRPr="00E74BF9" w:rsidRDefault="00213778" w:rsidP="00213778">
      <w:pPr>
        <w:widowControl w:val="0"/>
        <w:numPr>
          <w:ilvl w:val="2"/>
          <w:numId w:val="6"/>
        </w:numPr>
        <w:suppressAutoHyphens/>
        <w:spacing w:line="280" w:lineRule="atLeast"/>
        <w:ind w:left="426"/>
        <w:jc w:val="both"/>
      </w:pPr>
      <w:r w:rsidRPr="00E74BF9">
        <w:t>protokoly z kusových zkoušek</w:t>
      </w:r>
      <w:r w:rsidRPr="00E74BF9">
        <w:rPr>
          <w:rFonts w:cs="Arial"/>
          <w:szCs w:val="20"/>
        </w:rPr>
        <w:t xml:space="preserve">, </w:t>
      </w:r>
    </w:p>
    <w:p w14:paraId="78E32CEE" w14:textId="77777777" w:rsidR="00213778" w:rsidRPr="00E74BF9" w:rsidRDefault="00213778" w:rsidP="00213778">
      <w:pPr>
        <w:widowControl w:val="0"/>
        <w:numPr>
          <w:ilvl w:val="2"/>
          <w:numId w:val="6"/>
        </w:numPr>
        <w:suppressAutoHyphens/>
        <w:spacing w:line="280" w:lineRule="atLeast"/>
        <w:ind w:left="426"/>
        <w:jc w:val="both"/>
      </w:pPr>
      <w:r w:rsidRPr="00E74BF9">
        <w:t>protokoly z typových zkoušek,</w:t>
      </w:r>
    </w:p>
    <w:p w14:paraId="3E3FA251" w14:textId="77777777" w:rsidR="00213778" w:rsidRPr="00E74BF9" w:rsidRDefault="00213778" w:rsidP="00213778">
      <w:pPr>
        <w:widowControl w:val="0"/>
        <w:numPr>
          <w:ilvl w:val="2"/>
          <w:numId w:val="6"/>
        </w:numPr>
        <w:suppressAutoHyphens/>
        <w:spacing w:line="280" w:lineRule="atLeast"/>
        <w:ind w:left="426"/>
        <w:jc w:val="both"/>
      </w:pPr>
      <w:r w:rsidRPr="00E74BF9">
        <w:t>prohlášení o shodě/vlastnostech, je-li obecně závaznými předpisy vyžadováno,</w:t>
      </w:r>
    </w:p>
    <w:p w14:paraId="2A42E102" w14:textId="77777777" w:rsidR="00213778" w:rsidRPr="00E74BF9" w:rsidRDefault="00213778" w:rsidP="00213778">
      <w:pPr>
        <w:widowControl w:val="0"/>
        <w:numPr>
          <w:ilvl w:val="2"/>
          <w:numId w:val="6"/>
        </w:numPr>
        <w:suppressAutoHyphens/>
        <w:spacing w:after="120" w:line="280" w:lineRule="atLeast"/>
        <w:ind w:left="426"/>
        <w:jc w:val="both"/>
      </w:pPr>
      <w:r w:rsidRPr="00E74BF9">
        <w:t>montážní návod v českém jazyce.</w:t>
      </w:r>
    </w:p>
    <w:p w14:paraId="62BECC90" w14:textId="77777777" w:rsidR="00213778" w:rsidRPr="003A62AF" w:rsidRDefault="00213778" w:rsidP="00213778">
      <w:pPr>
        <w:widowControl w:val="0"/>
        <w:suppressAutoHyphens/>
        <w:spacing w:after="120" w:line="280" w:lineRule="atLeast"/>
        <w:ind w:left="426"/>
        <w:jc w:val="both"/>
      </w:pPr>
      <w:r w:rsidRPr="003A62AF">
        <w:t>Protokoly ze všech druhů zkoušek musí být archivovány u dodavatele po dobu nejméně deseti let.</w:t>
      </w:r>
    </w:p>
    <w:p w14:paraId="4CBA8B0D" w14:textId="77777777" w:rsidR="00213778" w:rsidRPr="003A62AF" w:rsidRDefault="00213778" w:rsidP="00213778">
      <w:pPr>
        <w:widowControl w:val="0"/>
        <w:numPr>
          <w:ilvl w:val="0"/>
          <w:numId w:val="6"/>
        </w:numPr>
        <w:suppressAutoHyphens/>
        <w:spacing w:after="120" w:line="280" w:lineRule="atLeast"/>
        <w:ind w:left="426" w:hanging="426"/>
        <w:jc w:val="both"/>
      </w:pPr>
      <w:r w:rsidRPr="003A62AF">
        <w:t>Prodávající se zavazuje dodat na žádost kupujícího podklady pro vypracování technických norem společnosti kupujícího.</w:t>
      </w:r>
    </w:p>
    <w:p w14:paraId="2B754A4A" w14:textId="77777777" w:rsidR="00213778" w:rsidRPr="00BB6981" w:rsidRDefault="00213778" w:rsidP="00213778">
      <w:pPr>
        <w:pStyle w:val="Odstavecseseznamem"/>
        <w:numPr>
          <w:ilvl w:val="0"/>
          <w:numId w:val="6"/>
        </w:numPr>
        <w:spacing w:line="280" w:lineRule="atLeast"/>
        <w:ind w:left="426"/>
        <w:jc w:val="both"/>
        <w:rPr>
          <w:rFonts w:cs="Arial"/>
          <w:szCs w:val="20"/>
        </w:rPr>
      </w:pPr>
      <w:r w:rsidRPr="003A62AF">
        <w:rPr>
          <w:rFonts w:cs="Arial"/>
          <w:szCs w:val="20"/>
        </w:rPr>
        <w:t>Dokumenty předávané mezi smluvními stranami při plnění této smlouvy musí být v českém nebo slovenském jazyce</w:t>
      </w:r>
      <w:r w:rsidRPr="00BB6981">
        <w:rPr>
          <w:rFonts w:cs="Arial"/>
          <w:szCs w:val="20"/>
        </w:rPr>
        <w:t xml:space="preserve"> a veškerá komunikace mezi smluvními stranami uskutečňovaná při plnění této smlouvy musí probíhat rovněž v českém nebo slovenském jazyce.</w:t>
      </w:r>
    </w:p>
    <w:p w14:paraId="4DAFC72F" w14:textId="77777777" w:rsidR="00213778" w:rsidRPr="00BB6981" w:rsidRDefault="00213778" w:rsidP="00213778">
      <w:pPr>
        <w:pStyle w:val="Odstavecseseznamem"/>
        <w:numPr>
          <w:ilvl w:val="0"/>
          <w:numId w:val="6"/>
        </w:numPr>
        <w:spacing w:line="280" w:lineRule="atLeast"/>
        <w:ind w:left="426" w:hanging="426"/>
        <w:jc w:val="both"/>
        <w:rPr>
          <w:rFonts w:cs="Arial"/>
          <w:szCs w:val="20"/>
        </w:rPr>
      </w:pPr>
      <w:r w:rsidRPr="00BB6981">
        <w:rPr>
          <w:rFonts w:cs="Arial"/>
          <w:szCs w:val="20"/>
        </w:rPr>
        <w:t xml:space="preserve">Prodávající je povinen umožnit provedení případného auditu na žádost Kupujícího. Audit bude proveden dle kritérií normy ČSN EN ISO 9001:2016 se zaměřením zejména na dodržování technologických postupů výroby, použité materiály a komponenty použité při výrobě rozváděčů, dále pak bude zaměřen na plnění smluvních podmínek Prodávajícím vyplývajících z Rámcové dohody dle tohoto článku. </w:t>
      </w:r>
    </w:p>
    <w:p w14:paraId="61FFE76C" w14:textId="4B339E79" w:rsidR="00422F60" w:rsidRDefault="00213778" w:rsidP="00422F60">
      <w:pPr>
        <w:pStyle w:val="Odstavecseseznamem"/>
        <w:numPr>
          <w:ilvl w:val="0"/>
          <w:numId w:val="6"/>
        </w:numPr>
        <w:spacing w:line="280" w:lineRule="atLeast"/>
        <w:ind w:left="426" w:hanging="426"/>
        <w:jc w:val="both"/>
        <w:rPr>
          <w:rFonts w:cs="Arial"/>
          <w:szCs w:val="20"/>
        </w:rPr>
      </w:pPr>
      <w:r w:rsidRPr="00BB6981">
        <w:rPr>
          <w:rFonts w:cs="Arial"/>
          <w:szCs w:val="20"/>
        </w:rPr>
        <w:t>Audit provede auditor určený Kupujícím, Prodávající je povinen poskytnout auditorovi čas a součinnost potřebnou k řádnému provedení auditu, zejména mu poskytnout pravdivé a úplné informace týkající se předmětu Rámcové dohody, a umožnit mu za obvyklých podmínek vstup do svých provozoven, jakož i umožnit mu za účasti pověřeného zaměstnance Kupujícího nahlížet do záznamů souvisejících s předmětem smlouvy. Prodávající je povinen umožnit provedení případného auditu na žádost Kupujícího v období od počátku plnění kontraktu až po uplynutí záruky dle čl. V. Rámcové dohody. Na základě vyhodnocení výsledků z provedeného Auditu může Kupující přistoupit k uložení sankcí v souladu s Rámcovou dohodou dle čl. VI. odst. 1, 2, 3, 4 a 5.</w:t>
      </w:r>
    </w:p>
    <w:p w14:paraId="1A93417D" w14:textId="77777777" w:rsidR="00422F60" w:rsidRDefault="00422F60" w:rsidP="00422F60">
      <w:pPr>
        <w:pStyle w:val="Odstavecseseznamem"/>
        <w:numPr>
          <w:ilvl w:val="0"/>
          <w:numId w:val="6"/>
        </w:numPr>
        <w:spacing w:line="280" w:lineRule="atLeast"/>
        <w:ind w:left="426" w:hanging="426"/>
        <w:jc w:val="both"/>
        <w:rPr>
          <w:rFonts w:cs="Arial"/>
          <w:szCs w:val="20"/>
        </w:rPr>
      </w:pPr>
      <w:bookmarkStart w:id="17" w:name="_Hlk63411109"/>
      <w:r w:rsidRPr="003A62AF">
        <w:rPr>
          <w:rFonts w:cs="Arial"/>
          <w:szCs w:val="20"/>
        </w:rPr>
        <w:lastRenderedPageBreak/>
        <w:t>Při realizaci plnění veřejné zakázky budou dodržovány právní předpisy z oblasti práva životního prostředí, jež naplňují cíle environmentální politiky související se změnou klimatu, využíváním zdrojů a udržitelnou spotřebou a výrobou, především zákona č. 114/1992 Sb., o ochraně přírody a krajiny, ve znění pozdějších předpisů a zákona č. 17/1992 Sb., o životním prostředí, ve znění pozdějších předpisů.</w:t>
      </w:r>
      <w:bookmarkEnd w:id="17"/>
    </w:p>
    <w:p w14:paraId="0D6109DD" w14:textId="57FFCCBC" w:rsidR="00B106E0" w:rsidRDefault="00B106E0" w:rsidP="00264E53">
      <w:pPr>
        <w:pStyle w:val="Odstavecseseznamem"/>
        <w:numPr>
          <w:ilvl w:val="0"/>
          <w:numId w:val="6"/>
        </w:numPr>
        <w:spacing w:line="280" w:lineRule="atLeast"/>
        <w:ind w:left="426" w:hanging="426"/>
        <w:jc w:val="both"/>
        <w:rPr>
          <w:rFonts w:cs="Arial"/>
          <w:szCs w:val="20"/>
        </w:rPr>
      </w:pPr>
      <w:r w:rsidRPr="006C1E8B">
        <w:rPr>
          <w:rFonts w:cs="Arial"/>
          <w:szCs w:val="20"/>
        </w:rPr>
        <w:t xml:space="preserve">Realizační tým </w:t>
      </w:r>
      <w:r w:rsidR="000802FE" w:rsidRPr="006C1E8B">
        <w:rPr>
          <w:rFonts w:cs="Arial"/>
          <w:szCs w:val="20"/>
        </w:rPr>
        <w:t>Prodávajícího</w:t>
      </w:r>
      <w:r w:rsidRPr="006C1E8B">
        <w:rPr>
          <w:rFonts w:cs="Arial"/>
          <w:szCs w:val="20"/>
        </w:rPr>
        <w:t xml:space="preserve"> je uveden v Příloze č. </w:t>
      </w:r>
      <w:r w:rsidR="00E903CF" w:rsidRPr="006C1E8B">
        <w:rPr>
          <w:rFonts w:cs="Arial"/>
          <w:szCs w:val="20"/>
        </w:rPr>
        <w:t>7</w:t>
      </w:r>
      <w:r w:rsidR="000802FE" w:rsidRPr="006C1E8B">
        <w:rPr>
          <w:rFonts w:cs="Arial"/>
          <w:szCs w:val="20"/>
        </w:rPr>
        <w:t xml:space="preserve"> této smlouvy</w:t>
      </w:r>
      <w:r w:rsidRPr="006C1E8B">
        <w:rPr>
          <w:rFonts w:cs="Arial"/>
          <w:szCs w:val="20"/>
        </w:rPr>
        <w:t>.</w:t>
      </w:r>
      <w:r w:rsidR="00BA27BA" w:rsidRPr="006C1E8B">
        <w:rPr>
          <w:rFonts w:cs="Arial"/>
          <w:szCs w:val="20"/>
        </w:rPr>
        <w:t xml:space="preserve"> </w:t>
      </w:r>
      <w:r w:rsidRPr="006C1E8B">
        <w:rPr>
          <w:rFonts w:cs="Arial"/>
          <w:szCs w:val="20"/>
        </w:rPr>
        <w:t xml:space="preserve">Změny v realizačním týmu </w:t>
      </w:r>
      <w:r w:rsidR="000802FE" w:rsidRPr="006C1E8B">
        <w:rPr>
          <w:rFonts w:cs="Arial"/>
          <w:szCs w:val="20"/>
        </w:rPr>
        <w:t>Prodávajícího</w:t>
      </w:r>
      <w:r w:rsidRPr="006C1E8B">
        <w:rPr>
          <w:rFonts w:cs="Arial"/>
          <w:szCs w:val="20"/>
        </w:rPr>
        <w:t xml:space="preserve"> (tj. změny Přílohy č. </w:t>
      </w:r>
      <w:r w:rsidR="00E903CF" w:rsidRPr="006C1E8B">
        <w:rPr>
          <w:rFonts w:cs="Arial"/>
          <w:szCs w:val="20"/>
        </w:rPr>
        <w:t>7</w:t>
      </w:r>
      <w:r w:rsidRPr="006C1E8B">
        <w:rPr>
          <w:rFonts w:cs="Arial"/>
          <w:szCs w:val="20"/>
        </w:rPr>
        <w:t xml:space="preserve">) je možné provádět i jednostranným oznámením </w:t>
      </w:r>
      <w:r w:rsidR="003A0745" w:rsidRPr="006C1E8B">
        <w:rPr>
          <w:rFonts w:cs="Arial"/>
          <w:szCs w:val="20"/>
        </w:rPr>
        <w:t xml:space="preserve">Prodávajícího </w:t>
      </w:r>
      <w:r w:rsidRPr="006C1E8B">
        <w:rPr>
          <w:rFonts w:cs="Arial"/>
          <w:szCs w:val="20"/>
        </w:rPr>
        <w:t xml:space="preserve">o změně osob tvořících jeho realizační tým, aniž by byl uzavírán dodatek k této Smlouvě. Osoba, která se stane novým členem realizačního týmu, však musí vždy splňovat požadavky </w:t>
      </w:r>
      <w:r w:rsidR="003A0745" w:rsidRPr="006C1E8B">
        <w:rPr>
          <w:rFonts w:cs="Arial"/>
          <w:szCs w:val="20"/>
        </w:rPr>
        <w:t>Kupujícího</w:t>
      </w:r>
      <w:r w:rsidRPr="006C1E8B">
        <w:rPr>
          <w:rFonts w:cs="Arial"/>
          <w:szCs w:val="20"/>
        </w:rPr>
        <w:t xml:space="preserve"> na členy realizačního týmu </w:t>
      </w:r>
      <w:r w:rsidR="003A0745" w:rsidRPr="006C1E8B">
        <w:rPr>
          <w:rFonts w:cs="Arial"/>
          <w:szCs w:val="20"/>
        </w:rPr>
        <w:t>Prodávajícího</w:t>
      </w:r>
      <w:r w:rsidRPr="006C1E8B">
        <w:rPr>
          <w:rFonts w:cs="Arial"/>
          <w:szCs w:val="20"/>
        </w:rPr>
        <w:t xml:space="preserve"> stanovené, v zavedeném systému kvalifikace s názvem: „Systém kvalifikace - </w:t>
      </w:r>
      <w:r w:rsidR="00365130" w:rsidRPr="006C1E8B">
        <w:rPr>
          <w:rFonts w:cs="Arial"/>
          <w:szCs w:val="20"/>
        </w:rPr>
        <w:t xml:space="preserve">Smart </w:t>
      </w:r>
      <w:proofErr w:type="spellStart"/>
      <w:r w:rsidR="00365130" w:rsidRPr="006C1E8B">
        <w:rPr>
          <w:rFonts w:cs="Arial"/>
          <w:szCs w:val="20"/>
        </w:rPr>
        <w:t>metering</w:t>
      </w:r>
      <w:proofErr w:type="spellEnd"/>
      <w:r w:rsidR="00365130" w:rsidRPr="006C1E8B">
        <w:rPr>
          <w:rFonts w:cs="Arial"/>
          <w:szCs w:val="20"/>
        </w:rPr>
        <w:t xml:space="preserve"> elektroměry – Chammeleon</w:t>
      </w:r>
      <w:r w:rsidRPr="006C1E8B">
        <w:rPr>
          <w:rFonts w:cs="Arial"/>
          <w:szCs w:val="20"/>
        </w:rPr>
        <w:t xml:space="preserve">“ na nějž navazovalo zadávací řízení a v této Smlouvě. </w:t>
      </w:r>
      <w:r w:rsidR="00365130" w:rsidRPr="006C1E8B">
        <w:rPr>
          <w:rFonts w:cs="Arial"/>
          <w:szCs w:val="20"/>
        </w:rPr>
        <w:t>Prodávající</w:t>
      </w:r>
      <w:r w:rsidRPr="006C1E8B">
        <w:rPr>
          <w:rFonts w:cs="Arial"/>
          <w:szCs w:val="20"/>
        </w:rPr>
        <w:t xml:space="preserve"> je povinen revidovat a předat aktuální Přílohu č. </w:t>
      </w:r>
      <w:r w:rsidR="00365130" w:rsidRPr="006C1E8B">
        <w:rPr>
          <w:rFonts w:cs="Arial"/>
          <w:szCs w:val="20"/>
        </w:rPr>
        <w:t>6</w:t>
      </w:r>
      <w:r w:rsidRPr="006C1E8B">
        <w:rPr>
          <w:rFonts w:cs="Arial"/>
          <w:szCs w:val="20"/>
        </w:rPr>
        <w:t xml:space="preserve"> </w:t>
      </w:r>
      <w:r w:rsidR="00365130" w:rsidRPr="006C1E8B">
        <w:rPr>
          <w:rFonts w:cs="Arial"/>
          <w:szCs w:val="20"/>
        </w:rPr>
        <w:t>Kupujícímu</w:t>
      </w:r>
      <w:r w:rsidRPr="006C1E8B">
        <w:rPr>
          <w:rFonts w:cs="Arial"/>
          <w:szCs w:val="20"/>
        </w:rPr>
        <w:t xml:space="preserve"> při jakékoliv změně realizačního týmu.</w:t>
      </w:r>
    </w:p>
    <w:p w14:paraId="330FA0FF" w14:textId="77777777" w:rsidR="00264E53" w:rsidRDefault="00264E53" w:rsidP="00422F60">
      <w:pPr>
        <w:pStyle w:val="Odstavecseseznamem"/>
        <w:spacing w:line="280" w:lineRule="atLeast"/>
        <w:ind w:left="426"/>
        <w:jc w:val="both"/>
        <w:rPr>
          <w:rFonts w:cs="Arial"/>
          <w:szCs w:val="20"/>
        </w:rPr>
      </w:pPr>
    </w:p>
    <w:bookmarkEnd w:id="15"/>
    <w:p w14:paraId="5FFB99FB" w14:textId="55ACA2F6" w:rsidR="00683D69" w:rsidRPr="00BB6981" w:rsidRDefault="000978C6" w:rsidP="00060B31">
      <w:pPr>
        <w:spacing w:line="280" w:lineRule="atLeast"/>
        <w:jc w:val="center"/>
        <w:rPr>
          <w:rFonts w:cs="Arial"/>
          <w:b/>
        </w:rPr>
      </w:pPr>
      <w:r w:rsidRPr="00BB6981">
        <w:rPr>
          <w:rFonts w:cs="Arial"/>
          <w:b/>
        </w:rPr>
        <w:t>VI</w:t>
      </w:r>
      <w:r w:rsidR="003E3586" w:rsidRPr="00BB6981">
        <w:rPr>
          <w:rFonts w:cs="Arial"/>
          <w:b/>
        </w:rPr>
        <w:t>I</w:t>
      </w:r>
      <w:r w:rsidR="00714E77" w:rsidRPr="00BB6981">
        <w:rPr>
          <w:rFonts w:cs="Arial"/>
          <w:b/>
        </w:rPr>
        <w:t>I</w:t>
      </w:r>
      <w:r w:rsidR="00683D69" w:rsidRPr="00BB6981">
        <w:rPr>
          <w:rFonts w:cs="Arial"/>
          <w:b/>
        </w:rPr>
        <w:t>.</w:t>
      </w:r>
    </w:p>
    <w:p w14:paraId="5FFB99FC" w14:textId="24C78698" w:rsidR="00683D69" w:rsidRPr="00BB6981" w:rsidRDefault="00B9525E" w:rsidP="00060B31">
      <w:pPr>
        <w:spacing w:line="280" w:lineRule="atLeast"/>
        <w:jc w:val="center"/>
        <w:rPr>
          <w:rFonts w:cs="Arial"/>
          <w:b/>
        </w:rPr>
      </w:pPr>
      <w:r w:rsidRPr="00BB6981">
        <w:rPr>
          <w:rFonts w:cs="Arial"/>
          <w:b/>
        </w:rPr>
        <w:t xml:space="preserve">Trvání a </w:t>
      </w:r>
      <w:r w:rsidR="00683D69" w:rsidRPr="00BB6981">
        <w:rPr>
          <w:rFonts w:cs="Arial"/>
          <w:b/>
        </w:rPr>
        <w:t>ukončení</w:t>
      </w:r>
      <w:r w:rsidRPr="00BB6981">
        <w:rPr>
          <w:rFonts w:cs="Arial"/>
          <w:b/>
        </w:rPr>
        <w:t xml:space="preserve"> závazků ze</w:t>
      </w:r>
      <w:r w:rsidR="00683D69" w:rsidRPr="00BB6981">
        <w:rPr>
          <w:rFonts w:cs="Arial"/>
          <w:b/>
        </w:rPr>
        <w:t xml:space="preserve"> smlouvy</w:t>
      </w:r>
    </w:p>
    <w:p w14:paraId="5FFB99FD" w14:textId="77777777" w:rsidR="00683D69" w:rsidRPr="00BB6981" w:rsidRDefault="00683D69" w:rsidP="00060B31">
      <w:pPr>
        <w:spacing w:line="280" w:lineRule="atLeast"/>
        <w:jc w:val="both"/>
        <w:rPr>
          <w:rFonts w:cs="Arial"/>
        </w:rPr>
      </w:pPr>
    </w:p>
    <w:p w14:paraId="29B6F266" w14:textId="4976060B" w:rsidR="00FB540A" w:rsidRPr="00BB6981" w:rsidRDefault="00FB540A" w:rsidP="00FB540A">
      <w:pPr>
        <w:pStyle w:val="Odstavecseseznamem"/>
        <w:numPr>
          <w:ilvl w:val="0"/>
          <w:numId w:val="8"/>
        </w:numPr>
        <w:spacing w:after="120" w:line="280" w:lineRule="atLeast"/>
        <w:ind w:left="425" w:hanging="425"/>
        <w:jc w:val="both"/>
        <w:rPr>
          <w:rFonts w:cs="Arial"/>
        </w:rPr>
      </w:pPr>
      <w:r w:rsidRPr="00BB6981">
        <w:rPr>
          <w:rFonts w:cs="Arial"/>
        </w:rPr>
        <w:t xml:space="preserve">Tato smlouva byla sjednána na dobu určitou </w:t>
      </w:r>
      <w:r w:rsidR="008B0E8B">
        <w:rPr>
          <w:rFonts w:cs="Arial"/>
        </w:rPr>
        <w:t xml:space="preserve">pět </w:t>
      </w:r>
      <w:r w:rsidRPr="00BB6981">
        <w:rPr>
          <w:rFonts w:cs="Arial"/>
        </w:rPr>
        <w:t xml:space="preserve">let s účinností </w:t>
      </w:r>
      <w:r w:rsidRPr="00E74BF9">
        <w:rPr>
          <w:rFonts w:cs="Arial"/>
        </w:rPr>
        <w:t>o</w:t>
      </w:r>
      <w:r w:rsidRPr="00B14247">
        <w:rPr>
          <w:rFonts w:cs="Arial"/>
        </w:rPr>
        <w:t xml:space="preserve">d 1. </w:t>
      </w:r>
      <w:r w:rsidR="00BD2D0B" w:rsidRPr="00B14247">
        <w:rPr>
          <w:rFonts w:cs="Arial"/>
        </w:rPr>
        <w:t>1</w:t>
      </w:r>
      <w:r w:rsidRPr="00B14247">
        <w:rPr>
          <w:rFonts w:cs="Arial"/>
        </w:rPr>
        <w:t>. 202</w:t>
      </w:r>
      <w:r w:rsidR="00BD2D0B" w:rsidRPr="00B14247">
        <w:rPr>
          <w:rFonts w:cs="Arial"/>
        </w:rPr>
        <w:t>3</w:t>
      </w:r>
      <w:r w:rsidRPr="00B14247">
        <w:rPr>
          <w:rFonts w:cs="Arial"/>
        </w:rPr>
        <w:t xml:space="preserve">, bude-li zadávací řízení na veřejnou zakázku specifikovanou v preambuli této smlouvy ukončeno uzavřením této smlouvy do </w:t>
      </w:r>
      <w:r w:rsidR="00D5624E" w:rsidRPr="00B14247">
        <w:rPr>
          <w:rFonts w:cs="Arial"/>
        </w:rPr>
        <w:t>3</w:t>
      </w:r>
      <w:r w:rsidR="00BD2D0B" w:rsidRPr="00B14247">
        <w:rPr>
          <w:rFonts w:cs="Arial"/>
        </w:rPr>
        <w:t>1</w:t>
      </w:r>
      <w:r w:rsidRPr="00B14247">
        <w:rPr>
          <w:rFonts w:cs="Arial"/>
        </w:rPr>
        <w:t xml:space="preserve">. </w:t>
      </w:r>
      <w:r w:rsidR="00BD2D0B" w:rsidRPr="00B14247">
        <w:rPr>
          <w:rFonts w:cs="Arial"/>
        </w:rPr>
        <w:t>12</w:t>
      </w:r>
      <w:r w:rsidRPr="00B14247">
        <w:rPr>
          <w:rFonts w:cs="Arial"/>
        </w:rPr>
        <w:t>. 202</w:t>
      </w:r>
      <w:r w:rsidR="00BD2D0B" w:rsidRPr="00B14247">
        <w:rPr>
          <w:rFonts w:cs="Arial"/>
        </w:rPr>
        <w:t>2</w:t>
      </w:r>
      <w:r w:rsidRPr="00B14247">
        <w:rPr>
          <w:rFonts w:cs="Arial"/>
        </w:rPr>
        <w:t>, resp. na dobu</w:t>
      </w:r>
      <w:r w:rsidR="008B0E8B" w:rsidRPr="00B14247">
        <w:rPr>
          <w:rFonts w:cs="Arial"/>
        </w:rPr>
        <w:t xml:space="preserve"> pět</w:t>
      </w:r>
      <w:r w:rsidRPr="00B14247">
        <w:rPr>
          <w:rFonts w:cs="Arial"/>
        </w:rPr>
        <w:t xml:space="preserve"> let od okamžiku podpisu této smlouvy oběma smluvními stranami, bude-li zadávací řízení ukončeno později. Tím nejsou dotč</w:t>
      </w:r>
      <w:r w:rsidRPr="00BB6981">
        <w:rPr>
          <w:rFonts w:cs="Arial"/>
        </w:rPr>
        <w:t xml:space="preserve">ena další ustanovení tohoto článku. </w:t>
      </w:r>
    </w:p>
    <w:p w14:paraId="341FE660" w14:textId="03859099" w:rsidR="007D24A4" w:rsidRPr="00E42861" w:rsidRDefault="00B12E8E" w:rsidP="00E42861">
      <w:pPr>
        <w:pStyle w:val="Odstavecseseznamem"/>
        <w:numPr>
          <w:ilvl w:val="0"/>
          <w:numId w:val="8"/>
        </w:numPr>
        <w:spacing w:after="120" w:line="280" w:lineRule="atLeast"/>
        <w:ind w:left="425" w:hanging="425"/>
        <w:jc w:val="both"/>
        <w:rPr>
          <w:rFonts w:cs="Arial"/>
        </w:rPr>
      </w:pPr>
      <w:r>
        <w:rPr>
          <w:rFonts w:cs="Arial"/>
        </w:rPr>
        <w:t>Tuto s</w:t>
      </w:r>
      <w:r w:rsidR="00683D69" w:rsidRPr="00DA2C52">
        <w:rPr>
          <w:rFonts w:cs="Arial"/>
        </w:rPr>
        <w:t xml:space="preserve">mlouvu lze </w:t>
      </w:r>
      <w:r w:rsidR="008768F7">
        <w:rPr>
          <w:rFonts w:cs="Arial"/>
        </w:rPr>
        <w:t xml:space="preserve">předčasně </w:t>
      </w:r>
      <w:r w:rsidR="00683D69" w:rsidRPr="00DA2C52">
        <w:rPr>
          <w:rFonts w:cs="Arial"/>
        </w:rPr>
        <w:t>ukončit odstoupením od smlouvy</w:t>
      </w:r>
      <w:r w:rsidR="00B12522">
        <w:rPr>
          <w:rFonts w:cs="Arial"/>
        </w:rPr>
        <w:t>,</w:t>
      </w:r>
      <w:r w:rsidR="00683D69" w:rsidRPr="00DA2C52">
        <w:rPr>
          <w:rFonts w:cs="Arial"/>
        </w:rPr>
        <w:t xml:space="preserve"> dohodou stran</w:t>
      </w:r>
      <w:r w:rsidR="007018F0">
        <w:rPr>
          <w:rFonts w:cs="Arial"/>
        </w:rPr>
        <w:t>, výpovědí v případech a dle podmínek stanovených touto smlouvou</w:t>
      </w:r>
      <w:r w:rsidR="00B12522">
        <w:rPr>
          <w:rFonts w:cs="Arial"/>
        </w:rPr>
        <w:t xml:space="preserve"> nebo </w:t>
      </w:r>
      <w:r w:rsidR="000C54C8">
        <w:rPr>
          <w:rFonts w:cs="Arial"/>
        </w:rPr>
        <w:t xml:space="preserve">doba trvání této smlouvy skončí </w:t>
      </w:r>
      <w:r w:rsidR="00B12522">
        <w:rPr>
          <w:rFonts w:cs="Arial"/>
        </w:rPr>
        <w:t>jiným způsobem předvídaným touto smlouvou</w:t>
      </w:r>
      <w:r w:rsidR="00683D69" w:rsidRPr="00DA2C52">
        <w:rPr>
          <w:rFonts w:cs="Arial"/>
        </w:rPr>
        <w:t xml:space="preserve">. </w:t>
      </w:r>
    </w:p>
    <w:p w14:paraId="5FFB9A00" w14:textId="637ABEE8" w:rsidR="00936ED9" w:rsidRDefault="00BD7FB2" w:rsidP="008A3C64">
      <w:pPr>
        <w:pStyle w:val="Odstavecseseznamem"/>
        <w:numPr>
          <w:ilvl w:val="0"/>
          <w:numId w:val="8"/>
        </w:numPr>
        <w:spacing w:line="280" w:lineRule="atLeast"/>
        <w:ind w:left="426" w:hanging="426"/>
        <w:contextualSpacing/>
        <w:jc w:val="both"/>
        <w:rPr>
          <w:rFonts w:cs="Arial"/>
          <w:szCs w:val="20"/>
        </w:rPr>
      </w:pPr>
      <w:r>
        <w:rPr>
          <w:rFonts w:cs="Arial"/>
          <w:szCs w:val="20"/>
        </w:rPr>
        <w:t>K</w:t>
      </w:r>
      <w:r w:rsidR="00936ED9">
        <w:rPr>
          <w:rFonts w:cs="Arial"/>
          <w:szCs w:val="20"/>
        </w:rPr>
        <w:t>upující</w:t>
      </w:r>
      <w:r>
        <w:rPr>
          <w:rFonts w:cs="Arial"/>
          <w:szCs w:val="20"/>
        </w:rPr>
        <w:t xml:space="preserve"> má</w:t>
      </w:r>
      <w:r w:rsidR="00936ED9">
        <w:rPr>
          <w:rFonts w:cs="Arial"/>
          <w:szCs w:val="20"/>
        </w:rPr>
        <w:t xml:space="preserve"> </w:t>
      </w:r>
      <w:r w:rsidR="0080019E">
        <w:rPr>
          <w:rFonts w:cs="Arial"/>
          <w:szCs w:val="20"/>
        </w:rPr>
        <w:t>právo odstoupit od této smlouvy</w:t>
      </w:r>
      <w:r w:rsidR="00044DA2">
        <w:rPr>
          <w:rFonts w:cs="Arial"/>
          <w:szCs w:val="20"/>
        </w:rPr>
        <w:t xml:space="preserve"> </w:t>
      </w:r>
      <w:r>
        <w:rPr>
          <w:rFonts w:cs="Arial"/>
          <w:szCs w:val="20"/>
        </w:rPr>
        <w:t>v </w:t>
      </w:r>
      <w:r w:rsidRPr="00936ED9">
        <w:rPr>
          <w:rFonts w:cs="Arial"/>
        </w:rPr>
        <w:t>následujících</w:t>
      </w:r>
      <w:r>
        <w:rPr>
          <w:rFonts w:cs="Arial"/>
          <w:szCs w:val="20"/>
        </w:rPr>
        <w:t xml:space="preserve"> případech</w:t>
      </w:r>
      <w:r w:rsidR="0080019E">
        <w:rPr>
          <w:rFonts w:cs="Arial"/>
          <w:szCs w:val="20"/>
        </w:rPr>
        <w:t>, a to za předpokladu, že své právo uplatní do 20 pracovních dnů ode dne, co nastane některá ze skutečností zakládajících jeho právo odstoupit od této smlouvy:</w:t>
      </w:r>
    </w:p>
    <w:p w14:paraId="5FFB9A01" w14:textId="77777777" w:rsidR="00936ED9" w:rsidRDefault="00936ED9" w:rsidP="00936ED9">
      <w:pPr>
        <w:pStyle w:val="Odstavecseseznamem"/>
        <w:rPr>
          <w:rFonts w:cs="Arial"/>
          <w:szCs w:val="20"/>
        </w:rPr>
      </w:pPr>
    </w:p>
    <w:p w14:paraId="21AC95A9" w14:textId="77777777" w:rsidR="00753333" w:rsidRDefault="00753333" w:rsidP="008A3C64">
      <w:pPr>
        <w:numPr>
          <w:ilvl w:val="1"/>
          <w:numId w:val="8"/>
        </w:numPr>
        <w:spacing w:after="120" w:line="276" w:lineRule="auto"/>
        <w:ind w:left="1434" w:hanging="357"/>
        <w:jc w:val="both"/>
        <w:rPr>
          <w:rFonts w:cs="Arial"/>
          <w:szCs w:val="20"/>
        </w:rPr>
      </w:pPr>
      <w:r>
        <w:rPr>
          <w:rFonts w:cs="Arial"/>
          <w:szCs w:val="20"/>
        </w:rPr>
        <w:t xml:space="preserve">prodávající prohlásí, že </w:t>
      </w:r>
      <w:r w:rsidRPr="00BD7FB2">
        <w:rPr>
          <w:rFonts w:cs="Arial"/>
          <w:szCs w:val="20"/>
        </w:rPr>
        <w:t xml:space="preserve">předmět </w:t>
      </w:r>
      <w:r>
        <w:rPr>
          <w:rFonts w:cs="Arial"/>
          <w:szCs w:val="20"/>
        </w:rPr>
        <w:t>této s</w:t>
      </w:r>
      <w:r w:rsidRPr="00BD7FB2">
        <w:rPr>
          <w:rFonts w:cs="Arial"/>
          <w:szCs w:val="20"/>
        </w:rPr>
        <w:t>mlouvy</w:t>
      </w:r>
      <w:r>
        <w:rPr>
          <w:rFonts w:cs="Arial"/>
          <w:szCs w:val="20"/>
        </w:rPr>
        <w:t xml:space="preserve"> nebo závazky z výzvy k plnění nesplní;</w:t>
      </w:r>
    </w:p>
    <w:p w14:paraId="5FFB9A02" w14:textId="2FF609C5" w:rsidR="00936ED9" w:rsidRDefault="00936ED9" w:rsidP="008A3C64">
      <w:pPr>
        <w:numPr>
          <w:ilvl w:val="1"/>
          <w:numId w:val="8"/>
        </w:numPr>
        <w:spacing w:after="120" w:line="276" w:lineRule="auto"/>
        <w:ind w:left="1434" w:hanging="357"/>
        <w:jc w:val="both"/>
        <w:rPr>
          <w:rFonts w:cs="Arial"/>
          <w:szCs w:val="20"/>
        </w:rPr>
      </w:pPr>
      <w:r>
        <w:rPr>
          <w:rFonts w:cs="Arial"/>
          <w:szCs w:val="20"/>
        </w:rPr>
        <w:t xml:space="preserve">prodlení prodávajícího s dodávkou zboží dle </w:t>
      </w:r>
      <w:r w:rsidR="00403DE4">
        <w:rPr>
          <w:rFonts w:cs="Arial"/>
          <w:szCs w:val="20"/>
        </w:rPr>
        <w:t>výzvy k plnění</w:t>
      </w:r>
      <w:r>
        <w:rPr>
          <w:rFonts w:cs="Arial"/>
          <w:szCs w:val="20"/>
        </w:rPr>
        <w:t xml:space="preserve"> delší než </w:t>
      </w:r>
      <w:r w:rsidR="00CE1AA3">
        <w:rPr>
          <w:rFonts w:cs="Arial"/>
          <w:szCs w:val="20"/>
        </w:rPr>
        <w:t>3</w:t>
      </w:r>
      <w:r w:rsidR="0080019E">
        <w:rPr>
          <w:rFonts w:cs="Arial"/>
          <w:szCs w:val="20"/>
        </w:rPr>
        <w:t xml:space="preserve">0 </w:t>
      </w:r>
      <w:r w:rsidR="00C1045E">
        <w:rPr>
          <w:rFonts w:cs="Arial"/>
          <w:szCs w:val="20"/>
        </w:rPr>
        <w:t>kalendářních</w:t>
      </w:r>
      <w:r w:rsidR="00C1045E" w:rsidRPr="00E41B26">
        <w:rPr>
          <w:rFonts w:cs="Arial"/>
          <w:szCs w:val="20"/>
        </w:rPr>
        <w:t xml:space="preserve"> </w:t>
      </w:r>
      <w:r w:rsidR="000901F1" w:rsidRPr="00E41B26">
        <w:rPr>
          <w:rFonts w:cs="Arial"/>
          <w:szCs w:val="20"/>
        </w:rPr>
        <w:t>dnů</w:t>
      </w:r>
      <w:r w:rsidR="003B1331">
        <w:rPr>
          <w:rFonts w:cs="Arial"/>
          <w:szCs w:val="20"/>
        </w:rPr>
        <w:t>;</w:t>
      </w:r>
    </w:p>
    <w:p w14:paraId="5FFB9A04" w14:textId="07B8BD98" w:rsidR="00936ED9" w:rsidRDefault="00936ED9" w:rsidP="008A3C64">
      <w:pPr>
        <w:numPr>
          <w:ilvl w:val="1"/>
          <w:numId w:val="8"/>
        </w:numPr>
        <w:spacing w:after="120" w:line="276" w:lineRule="auto"/>
        <w:ind w:left="1434" w:hanging="357"/>
        <w:jc w:val="both"/>
        <w:rPr>
          <w:rFonts w:cs="Arial"/>
          <w:szCs w:val="20"/>
        </w:rPr>
      </w:pPr>
      <w:r>
        <w:rPr>
          <w:rFonts w:cs="Arial"/>
          <w:szCs w:val="20"/>
        </w:rPr>
        <w:t xml:space="preserve">prodlení prodávajícího s odstraněním vad zboží oznámených mu kupujícím delší než </w:t>
      </w:r>
      <w:r w:rsidR="00CE1AA3">
        <w:rPr>
          <w:rFonts w:cs="Arial"/>
          <w:szCs w:val="20"/>
        </w:rPr>
        <w:t>3</w:t>
      </w:r>
      <w:r w:rsidR="0080019E">
        <w:rPr>
          <w:rFonts w:cs="Arial"/>
          <w:szCs w:val="20"/>
        </w:rPr>
        <w:t xml:space="preserve">0 </w:t>
      </w:r>
      <w:r w:rsidR="00C1045E">
        <w:rPr>
          <w:rFonts w:cs="Arial"/>
          <w:szCs w:val="20"/>
        </w:rPr>
        <w:t>kalendářních</w:t>
      </w:r>
      <w:r w:rsidR="00C1045E" w:rsidRPr="00E41B26">
        <w:rPr>
          <w:rFonts w:cs="Arial"/>
          <w:szCs w:val="20"/>
        </w:rPr>
        <w:t xml:space="preserve"> </w:t>
      </w:r>
      <w:r w:rsidR="000901F1" w:rsidRPr="00E41B26">
        <w:rPr>
          <w:rFonts w:cs="Arial"/>
          <w:szCs w:val="20"/>
        </w:rPr>
        <w:t>dnů</w:t>
      </w:r>
      <w:r w:rsidR="0052513B">
        <w:rPr>
          <w:rFonts w:cs="Arial"/>
          <w:szCs w:val="20"/>
        </w:rPr>
        <w:t>;</w:t>
      </w:r>
      <w:r w:rsidR="00C1045E">
        <w:rPr>
          <w:rFonts w:cs="Arial"/>
          <w:szCs w:val="20"/>
        </w:rPr>
        <w:t xml:space="preserve"> </w:t>
      </w:r>
    </w:p>
    <w:p w14:paraId="3C805186" w14:textId="4326359A" w:rsidR="00D12DDA" w:rsidRPr="00D12DDA" w:rsidRDefault="00936ED9" w:rsidP="008A3C64">
      <w:pPr>
        <w:numPr>
          <w:ilvl w:val="1"/>
          <w:numId w:val="8"/>
        </w:numPr>
        <w:spacing w:after="120" w:line="276" w:lineRule="auto"/>
        <w:ind w:left="1434" w:hanging="357"/>
        <w:jc w:val="both"/>
        <w:rPr>
          <w:rFonts w:cs="Arial"/>
          <w:szCs w:val="20"/>
        </w:rPr>
      </w:pPr>
      <w:r>
        <w:rPr>
          <w:rFonts w:cs="Arial"/>
          <w:szCs w:val="20"/>
        </w:rPr>
        <w:t xml:space="preserve">opakované porušení této smlouvy prodávajícím, zejména opakované dodání vadného zboží, opakované prodlení s dodáním zboží dle </w:t>
      </w:r>
      <w:r w:rsidR="00403DE4">
        <w:rPr>
          <w:rFonts w:cs="Arial"/>
          <w:szCs w:val="20"/>
        </w:rPr>
        <w:t>výzvy k plnění</w:t>
      </w:r>
      <w:r>
        <w:rPr>
          <w:rFonts w:cs="Arial"/>
          <w:szCs w:val="20"/>
        </w:rPr>
        <w:t xml:space="preserve"> či opakované prodlení s odstraněním vad zboží oznámených kupujícím</w:t>
      </w:r>
      <w:r w:rsidR="00D12DDA">
        <w:rPr>
          <w:rFonts w:cs="Arial"/>
          <w:szCs w:val="20"/>
        </w:rPr>
        <w:t xml:space="preserve">, </w:t>
      </w:r>
      <w:r w:rsidR="00D12DDA" w:rsidRPr="00D12DDA">
        <w:rPr>
          <w:rFonts w:cs="Arial"/>
          <w:szCs w:val="20"/>
        </w:rPr>
        <w:t xml:space="preserve">přičemž za opakované porušení se považuje takové </w:t>
      </w:r>
      <w:r w:rsidR="00606760">
        <w:rPr>
          <w:rFonts w:cs="Arial"/>
          <w:szCs w:val="20"/>
        </w:rPr>
        <w:t>porušení</w:t>
      </w:r>
      <w:r w:rsidR="00D12DDA" w:rsidRPr="00D12DDA">
        <w:rPr>
          <w:rFonts w:cs="Arial"/>
          <w:szCs w:val="20"/>
        </w:rPr>
        <w:t>, kterého se prodávající alespoň jedenkrát v průběhu předchozích šesti kalendářních měsíců již dopustil a na které kupující prodávajícího výslovně upozornil</w:t>
      </w:r>
      <w:r w:rsidR="00D12DDA">
        <w:rPr>
          <w:rFonts w:cs="Arial"/>
          <w:szCs w:val="20"/>
        </w:rPr>
        <w:t>;</w:t>
      </w:r>
    </w:p>
    <w:p w14:paraId="64A5E9BC" w14:textId="45B979ED" w:rsidR="002856D5" w:rsidRPr="00D12DDA" w:rsidRDefault="002856D5" w:rsidP="008A3C64">
      <w:pPr>
        <w:numPr>
          <w:ilvl w:val="1"/>
          <w:numId w:val="8"/>
        </w:numPr>
        <w:spacing w:after="120" w:line="276" w:lineRule="auto"/>
        <w:ind w:left="1434" w:hanging="357"/>
        <w:jc w:val="both"/>
        <w:rPr>
          <w:rFonts w:cs="Arial"/>
          <w:szCs w:val="20"/>
        </w:rPr>
      </w:pPr>
      <w:r>
        <w:t xml:space="preserve">prodávající nepředloží na výzvu kupujícího platnou pojistnou smlouvu specifikovanou v čl. VII </w:t>
      </w:r>
      <w:r w:rsidR="002F7C90">
        <w:t xml:space="preserve">odst. </w:t>
      </w:r>
      <w:r>
        <w:t>3</w:t>
      </w:r>
      <w:r w:rsidR="00CC4D86">
        <w:t>.</w:t>
      </w:r>
      <w:r>
        <w:t xml:space="preserve"> smlouvy</w:t>
      </w:r>
      <w:r w:rsidR="002F7C90">
        <w:t>;</w:t>
      </w:r>
    </w:p>
    <w:p w14:paraId="62FE3D3B" w14:textId="13CB0F77" w:rsidR="002856D5" w:rsidRPr="009276C1" w:rsidRDefault="002856D5" w:rsidP="008A3C64">
      <w:pPr>
        <w:numPr>
          <w:ilvl w:val="1"/>
          <w:numId w:val="8"/>
        </w:numPr>
        <w:spacing w:after="120" w:line="276" w:lineRule="auto"/>
        <w:ind w:left="1434" w:hanging="357"/>
        <w:jc w:val="both"/>
      </w:pPr>
      <w:r>
        <w:t xml:space="preserve">prodávající </w:t>
      </w:r>
      <w:r w:rsidRPr="002856D5">
        <w:t xml:space="preserve">po neodsouhlasené změně poddodavatele </w:t>
      </w:r>
      <w:r>
        <w:t xml:space="preserve">neprokáže </w:t>
      </w:r>
      <w:r w:rsidRPr="002856D5">
        <w:t>v dodatečně poskytnuté lhůtě splnění poža</w:t>
      </w:r>
      <w:r>
        <w:t>davků na n</w:t>
      </w:r>
      <w:r w:rsidR="002F7C90">
        <w:t xml:space="preserve">ového poddodavatele dle čl. VII. odst. </w:t>
      </w:r>
      <w:r>
        <w:t>4</w:t>
      </w:r>
      <w:r w:rsidR="00CC4D86">
        <w:t>.</w:t>
      </w:r>
      <w:r>
        <w:t xml:space="preserve"> smlouvy</w:t>
      </w:r>
      <w:r w:rsidR="00CC4D86">
        <w:rPr>
          <w:color w:val="1F497D"/>
        </w:rPr>
        <w:t>;</w:t>
      </w:r>
    </w:p>
    <w:p w14:paraId="701D0D89" w14:textId="12112F5A" w:rsidR="009276C1" w:rsidRPr="002A12F3" w:rsidRDefault="00D06E97" w:rsidP="008A3C64">
      <w:pPr>
        <w:numPr>
          <w:ilvl w:val="1"/>
          <w:numId w:val="8"/>
        </w:numPr>
        <w:spacing w:after="120" w:line="276" w:lineRule="auto"/>
        <w:ind w:left="1434" w:hanging="357"/>
        <w:jc w:val="both"/>
      </w:pPr>
      <w:r w:rsidRPr="002A12F3">
        <w:lastRenderedPageBreak/>
        <w:t xml:space="preserve">prodávající nesplní vývojový milník </w:t>
      </w:r>
      <w:r w:rsidR="00B55288" w:rsidRPr="002A12F3">
        <w:t xml:space="preserve">dle </w:t>
      </w:r>
      <w:r w:rsidRPr="002A12F3">
        <w:t>technické specifikace</w:t>
      </w:r>
      <w:r w:rsidR="00B8289F" w:rsidRPr="002A12F3">
        <w:t xml:space="preserve"> uvedené ve</w:t>
      </w:r>
      <w:r w:rsidRPr="002A12F3">
        <w:t xml:space="preserve"> </w:t>
      </w:r>
      <w:r w:rsidR="00B8289F" w:rsidRPr="002A12F3">
        <w:t xml:space="preserve">čl. </w:t>
      </w:r>
      <w:r w:rsidR="00B14247" w:rsidRPr="002A12F3">
        <w:t>4</w:t>
      </w:r>
      <w:r w:rsidR="00B8289F" w:rsidRPr="002A12F3">
        <w:t xml:space="preserve"> Přílohy č. 2 této Smlouvy</w:t>
      </w:r>
      <w:r w:rsidR="00EF60A6">
        <w:t>;</w:t>
      </w:r>
    </w:p>
    <w:p w14:paraId="1F997A68" w14:textId="7E978540" w:rsidR="00664041" w:rsidRPr="002946DC" w:rsidRDefault="00664041" w:rsidP="00E42861">
      <w:pPr>
        <w:numPr>
          <w:ilvl w:val="1"/>
          <w:numId w:val="8"/>
        </w:numPr>
        <w:spacing w:after="120" w:line="276" w:lineRule="auto"/>
        <w:ind w:left="1434" w:hanging="357"/>
        <w:jc w:val="both"/>
        <w:rPr>
          <w:rFonts w:cs="Arial"/>
          <w:szCs w:val="20"/>
        </w:rPr>
      </w:pPr>
      <w:r w:rsidRPr="00664041">
        <w:t>prodávajícím předložené doklady nebo tvrzení skutečností, o tom že splňuje podmínky Nařízení Rady EU č. 2022/576, se projeví jako nepravdivé</w:t>
      </w:r>
      <w:r w:rsidR="00EC7A56">
        <w:t>;</w:t>
      </w:r>
    </w:p>
    <w:p w14:paraId="4D1A47FD" w14:textId="3D6001D0" w:rsidR="008142F2" w:rsidRPr="007B0275" w:rsidRDefault="008142F2" w:rsidP="008142F2">
      <w:pPr>
        <w:numPr>
          <w:ilvl w:val="1"/>
          <w:numId w:val="8"/>
        </w:numPr>
        <w:spacing w:after="120" w:line="276" w:lineRule="auto"/>
        <w:ind w:left="1434" w:hanging="357"/>
        <w:jc w:val="both"/>
        <w:rPr>
          <w:rFonts w:cs="Arial"/>
          <w:szCs w:val="20"/>
        </w:rPr>
      </w:pPr>
      <w:r w:rsidRPr="00664041">
        <w:t xml:space="preserve">prodávajícím </w:t>
      </w:r>
      <w:r w:rsidR="00EF60A6">
        <w:t>poskytnuté</w:t>
      </w:r>
      <w:r w:rsidRPr="00664041">
        <w:t xml:space="preserve"> </w:t>
      </w:r>
      <w:r w:rsidR="00EF60A6">
        <w:t xml:space="preserve">údaje, předložené </w:t>
      </w:r>
      <w:r w:rsidRPr="00664041">
        <w:t>doklady nebo tvrzen</w:t>
      </w:r>
      <w:r w:rsidR="00EF60A6">
        <w:t>é</w:t>
      </w:r>
      <w:r w:rsidRPr="00664041">
        <w:t xml:space="preserve"> skutečnost</w:t>
      </w:r>
      <w:r w:rsidR="00EF60A6">
        <w:t>i</w:t>
      </w:r>
      <w:r w:rsidRPr="00664041">
        <w:t xml:space="preserve"> o tom</w:t>
      </w:r>
      <w:r w:rsidR="00E72E14">
        <w:t>,</w:t>
      </w:r>
      <w:r w:rsidRPr="00664041">
        <w:t xml:space="preserve"> že splňuje podmínky </w:t>
      </w:r>
      <w:r w:rsidR="00455DF6">
        <w:t>§ 168 odst. 1 ZZVZ</w:t>
      </w:r>
      <w:r w:rsidRPr="00664041">
        <w:t>, se projeví jako nepravdivé</w:t>
      </w:r>
      <w:r>
        <w:t>;</w:t>
      </w:r>
    </w:p>
    <w:p w14:paraId="7437939B" w14:textId="273263E7" w:rsidR="002946DC" w:rsidRPr="008142F2" w:rsidRDefault="00EF60A6" w:rsidP="008142F2">
      <w:pPr>
        <w:numPr>
          <w:ilvl w:val="1"/>
          <w:numId w:val="8"/>
        </w:numPr>
        <w:spacing w:after="120" w:line="276" w:lineRule="auto"/>
        <w:ind w:left="1434" w:hanging="357"/>
        <w:jc w:val="both"/>
        <w:rPr>
          <w:rFonts w:cs="Arial"/>
          <w:szCs w:val="20"/>
        </w:rPr>
      </w:pPr>
      <w:r>
        <w:rPr>
          <w:iCs/>
        </w:rPr>
        <w:t xml:space="preserve">prodávající poruší povinnost uloženou mu podle poslední věty odst. 2 čl. I. smlouvy nebo ukáže-li se, že </w:t>
      </w:r>
      <w:r w:rsidRPr="00013115">
        <w:rPr>
          <w:rFonts w:cs="Arial"/>
          <w:szCs w:val="20"/>
        </w:rPr>
        <w:t xml:space="preserve">prodávajícím předložené </w:t>
      </w:r>
      <w:r>
        <w:rPr>
          <w:rFonts w:cs="Arial"/>
          <w:szCs w:val="20"/>
        </w:rPr>
        <w:t xml:space="preserve">údaje, </w:t>
      </w:r>
      <w:r w:rsidRPr="00013115">
        <w:rPr>
          <w:rFonts w:cs="Arial"/>
          <w:szCs w:val="20"/>
        </w:rPr>
        <w:t>doklady nebo tvrzení skutečností</w:t>
      </w:r>
      <w:r>
        <w:rPr>
          <w:rFonts w:cs="Arial"/>
          <w:szCs w:val="20"/>
        </w:rPr>
        <w:t xml:space="preserve"> dokládající splnění této povinnosti nejsou pravdivé nebo/a </w:t>
      </w:r>
      <w:r w:rsidR="006F6E17">
        <w:rPr>
          <w:rFonts w:cs="Arial"/>
          <w:szCs w:val="20"/>
        </w:rPr>
        <w:t xml:space="preserve">pokud elektroměry </w:t>
      </w:r>
      <w:r>
        <w:rPr>
          <w:rFonts w:cs="Arial"/>
          <w:szCs w:val="20"/>
        </w:rPr>
        <w:t>nejsou v souladu s</w:t>
      </w:r>
      <w:r w:rsidRPr="00013115">
        <w:rPr>
          <w:rFonts w:cs="Arial"/>
          <w:szCs w:val="20"/>
        </w:rPr>
        <w:t xml:space="preserve"> Varování</w:t>
      </w:r>
      <w:r>
        <w:rPr>
          <w:rFonts w:cs="Arial"/>
          <w:szCs w:val="20"/>
        </w:rPr>
        <w:t>m</w:t>
      </w:r>
      <w:r w:rsidRPr="00013115">
        <w:rPr>
          <w:rFonts w:cs="Arial"/>
          <w:szCs w:val="20"/>
        </w:rPr>
        <w:t xml:space="preserve"> NÚKIB č. j. 6548/2022-NÚKIB-E/35 ze dne 30.5. 2022</w:t>
      </w:r>
      <w:r>
        <w:rPr>
          <w:rFonts w:cs="Arial"/>
          <w:szCs w:val="20"/>
        </w:rPr>
        <w:t>;</w:t>
      </w:r>
    </w:p>
    <w:p w14:paraId="22168C57" w14:textId="42039C8C" w:rsidR="002F7C90" w:rsidRPr="00E42861" w:rsidRDefault="00936ED9" w:rsidP="00E42861">
      <w:pPr>
        <w:numPr>
          <w:ilvl w:val="1"/>
          <w:numId w:val="8"/>
        </w:numPr>
        <w:spacing w:after="120" w:line="276" w:lineRule="auto"/>
        <w:ind w:left="1434" w:hanging="357"/>
        <w:jc w:val="both"/>
        <w:rPr>
          <w:rFonts w:cs="Arial"/>
          <w:szCs w:val="20"/>
        </w:rPr>
      </w:pPr>
      <w:r>
        <w:rPr>
          <w:rFonts w:cs="Arial"/>
          <w:szCs w:val="20"/>
        </w:rPr>
        <w:t>jiné opakované či podstatné porušení smlouvy prodávajícím</w:t>
      </w:r>
      <w:r w:rsidR="002F7C90">
        <w:rPr>
          <w:rFonts w:cs="Arial"/>
          <w:szCs w:val="20"/>
        </w:rPr>
        <w:t>.</w:t>
      </w:r>
    </w:p>
    <w:p w14:paraId="5612B4A7" w14:textId="0D7053A3" w:rsidR="002F7C90" w:rsidRDefault="002F7C90" w:rsidP="002F7C90">
      <w:pPr>
        <w:pStyle w:val="Odstavecseseznamem"/>
        <w:numPr>
          <w:ilvl w:val="0"/>
          <w:numId w:val="8"/>
        </w:numPr>
        <w:spacing w:line="280" w:lineRule="atLeast"/>
        <w:ind w:left="426" w:hanging="426"/>
        <w:contextualSpacing/>
        <w:jc w:val="both"/>
        <w:rPr>
          <w:rFonts w:cs="Arial"/>
          <w:szCs w:val="20"/>
        </w:rPr>
      </w:pPr>
      <w:r w:rsidRPr="002F7C90">
        <w:rPr>
          <w:rFonts w:cs="Arial"/>
          <w:szCs w:val="20"/>
        </w:rPr>
        <w:t>Kupující má právo odstoupit od této smlouvy rovněž tehdy, pokud:</w:t>
      </w:r>
    </w:p>
    <w:p w14:paraId="5FCEF9EA" w14:textId="77777777" w:rsidR="002F7C90" w:rsidRPr="002F7C90" w:rsidRDefault="002F7C90" w:rsidP="002F7C90">
      <w:pPr>
        <w:pStyle w:val="Odstavecseseznamem"/>
        <w:spacing w:line="280" w:lineRule="atLeast"/>
        <w:ind w:left="426"/>
        <w:contextualSpacing/>
        <w:jc w:val="both"/>
        <w:rPr>
          <w:rFonts w:cs="Arial"/>
          <w:szCs w:val="20"/>
        </w:rPr>
      </w:pPr>
    </w:p>
    <w:p w14:paraId="2BFAC768" w14:textId="651332F5" w:rsidR="00940676" w:rsidRPr="00940676" w:rsidRDefault="00940676" w:rsidP="00940676">
      <w:pPr>
        <w:pStyle w:val="Odstavecseseznamem"/>
        <w:numPr>
          <w:ilvl w:val="1"/>
          <w:numId w:val="8"/>
        </w:numPr>
        <w:spacing w:after="120" w:line="276" w:lineRule="auto"/>
        <w:jc w:val="both"/>
        <w:rPr>
          <w:rFonts w:cs="Arial"/>
          <w:szCs w:val="20"/>
        </w:rPr>
      </w:pPr>
      <w:r w:rsidRPr="00940676">
        <w:rPr>
          <w:rFonts w:cs="Arial"/>
          <w:szCs w:val="20"/>
        </w:rPr>
        <w:t>vůči prodávajícímu nebo vůči členovi jeho statutárního orgánu nebo jiného orgánu nebo vůči bývalému členovi takového orgánu, který v něm působil v posledních 3 letech před zahájením zadávacího řízení, na jehož základě byla uzavřena tato smlouvy, a kdykoli  v průběhu trvání této smlouvy (společně dále jen „podezřelý“), bylo zahájeno či vedeno trestní řízení, v rámci kterého je podezřelý obviněn či obžalován z toho, že v rozhodném období spáchal v souvislosti s jakoukoli veřejnou zakázkou či jiným poptávkovým řízením realizovaným pro kupujícího jako zadavatele některý trestný čin podle § 216, § 256, § 257, § 331, § 332 nebo § 333 trestního zákoníku. Kupující si vyhrazuje možnost samostatně posoudit jednání, pro které bylo trestní řízení zahájeno s přihlédnutím k jeho konkrétním skutkovým okolnostem a rovněž s přihlédnutím k dokladům a důkazům, které se mu v této souvislosti podaří shromáždit, přičemž důvodem pro odstoupení může být zejména jednání, které nese znaky závažného profesního pochybení ve smyslu § 48 odst. 5 písm. f) ZZVZ, které zpochybňuje důvěryhodnost prodávajícího, přičemž i jednání, které nenaplňuje všechny znaky trestného činu, může naplňovat znaky závažného profesního pochybení a naopak nebo pokud</w:t>
      </w:r>
    </w:p>
    <w:p w14:paraId="4EC09C46" w14:textId="07BC4679" w:rsidR="00940676" w:rsidRPr="00940676" w:rsidRDefault="00940676" w:rsidP="00940676">
      <w:pPr>
        <w:pStyle w:val="Odstavecseseznamem"/>
        <w:numPr>
          <w:ilvl w:val="1"/>
          <w:numId w:val="8"/>
        </w:numPr>
        <w:spacing w:after="120" w:line="276" w:lineRule="auto"/>
        <w:jc w:val="both"/>
        <w:rPr>
          <w:rFonts w:cs="Arial"/>
          <w:szCs w:val="20"/>
        </w:rPr>
      </w:pPr>
      <w:r w:rsidRPr="00940676">
        <w:rPr>
          <w:rFonts w:cs="Arial"/>
          <w:szCs w:val="20"/>
        </w:rPr>
        <w:t>prodávající ve své žádosti o účast či nabídce na zakázku uvedl informace nebo předložil doklady, které neodpovídají skutečnosti nebo nejsou přesné a měly nebo mohly mít vliv na výsledek zadávacího řízení na veřejnou zakázku, zkresloval skutečnosti za účelem ovlivnění zadávacího řízení na veřejnou zakázku ke škodě zadavatele, včetně užití podvodných praktik k potlačení a snížení výhod volné a otevřené soutěže.</w:t>
      </w:r>
    </w:p>
    <w:p w14:paraId="14FBBEA6" w14:textId="72CD640B" w:rsidR="003C6F34" w:rsidRPr="00E42861" w:rsidRDefault="0063560B" w:rsidP="00E42861">
      <w:pPr>
        <w:pStyle w:val="Odstavecseseznamem"/>
        <w:numPr>
          <w:ilvl w:val="0"/>
          <w:numId w:val="8"/>
        </w:numPr>
        <w:spacing w:after="120" w:line="280" w:lineRule="atLeast"/>
        <w:ind w:left="425" w:hanging="425"/>
        <w:jc w:val="both"/>
        <w:rPr>
          <w:rFonts w:cs="Arial"/>
          <w:szCs w:val="20"/>
        </w:rPr>
      </w:pPr>
      <w:r w:rsidRPr="00D71308">
        <w:rPr>
          <w:rFonts w:cs="Arial"/>
          <w:szCs w:val="20"/>
        </w:rPr>
        <w:t>Prodávající má právo odstoupit od této smlouvy v</w:t>
      </w:r>
      <w:r w:rsidR="00936ED9" w:rsidRPr="00D71308">
        <w:rPr>
          <w:rFonts w:cs="Arial"/>
          <w:szCs w:val="20"/>
        </w:rPr>
        <w:t> případ</w:t>
      </w:r>
      <w:r w:rsidR="000E07E8" w:rsidRPr="00D71308">
        <w:rPr>
          <w:rFonts w:cs="Arial"/>
          <w:szCs w:val="20"/>
        </w:rPr>
        <w:t>ě</w:t>
      </w:r>
      <w:r w:rsidR="0074555F" w:rsidRPr="00D71308">
        <w:rPr>
          <w:rFonts w:cs="Arial"/>
          <w:szCs w:val="20"/>
        </w:rPr>
        <w:t xml:space="preserve"> prodlení kupujícího s úhradou </w:t>
      </w:r>
      <w:r w:rsidR="004D206C" w:rsidRPr="00D71308">
        <w:rPr>
          <w:rFonts w:cs="Arial"/>
          <w:szCs w:val="20"/>
        </w:rPr>
        <w:t xml:space="preserve">dílčí </w:t>
      </w:r>
      <w:r w:rsidR="0074555F" w:rsidRPr="00D71308">
        <w:rPr>
          <w:rFonts w:cs="Arial"/>
          <w:szCs w:val="20"/>
        </w:rPr>
        <w:t xml:space="preserve">ceny za dodané zboží delší než </w:t>
      </w:r>
      <w:r w:rsidR="00E01032">
        <w:rPr>
          <w:rFonts w:cs="Arial"/>
          <w:szCs w:val="20"/>
        </w:rPr>
        <w:t>6</w:t>
      </w:r>
      <w:r w:rsidR="00F741AE" w:rsidRPr="00D71308">
        <w:rPr>
          <w:rFonts w:cs="Arial"/>
          <w:szCs w:val="20"/>
        </w:rPr>
        <w:t>0 kalendářních dnů</w:t>
      </w:r>
      <w:r w:rsidR="000D3DE0" w:rsidRPr="00D71308">
        <w:rPr>
          <w:rFonts w:cs="Arial"/>
          <w:szCs w:val="20"/>
        </w:rPr>
        <w:t>,</w:t>
      </w:r>
      <w:r w:rsidR="00936ED9" w:rsidRPr="00D71308">
        <w:rPr>
          <w:rFonts w:cs="Arial"/>
          <w:szCs w:val="20"/>
        </w:rPr>
        <w:t xml:space="preserve"> a to za předpo</w:t>
      </w:r>
      <w:r w:rsidR="0080019E" w:rsidRPr="00D71308">
        <w:rPr>
          <w:rFonts w:cs="Arial"/>
          <w:szCs w:val="20"/>
        </w:rPr>
        <w:t>kladu, že své právo uplatní do 2</w:t>
      </w:r>
      <w:r w:rsidR="00936ED9" w:rsidRPr="00D71308">
        <w:rPr>
          <w:rFonts w:cs="Arial"/>
          <w:szCs w:val="20"/>
        </w:rPr>
        <w:t xml:space="preserve">0 pracovních dnů ode dne, co nastane </w:t>
      </w:r>
      <w:r w:rsidR="0074555F" w:rsidRPr="00D71308">
        <w:rPr>
          <w:rFonts w:cs="Arial"/>
          <w:szCs w:val="20"/>
        </w:rPr>
        <w:t>tato skutečnost</w:t>
      </w:r>
      <w:r w:rsidR="00936ED9" w:rsidRPr="00D71308">
        <w:rPr>
          <w:rFonts w:cs="Arial"/>
          <w:szCs w:val="20"/>
        </w:rPr>
        <w:t xml:space="preserve"> zakládající jeho </w:t>
      </w:r>
      <w:r w:rsidR="0074555F" w:rsidRPr="00D71308">
        <w:rPr>
          <w:rFonts w:cs="Arial"/>
          <w:szCs w:val="20"/>
        </w:rPr>
        <w:t>právo odstoupit od této smlouvy. Prodávající nemá právo odstoupit od smlouvy dle předchozí věty v případě, kdy kupující dá prodávajícímu najevo, že dílčí cenu i částečně neuhradí z důvodu porušení smlouvy prodávajícím (např. v rámci uplatnění slevy z ceny při vadném plnění).</w:t>
      </w:r>
    </w:p>
    <w:p w14:paraId="3B84CE17" w14:textId="036B1414" w:rsidR="00424E61" w:rsidRPr="00E42861" w:rsidRDefault="003C6F34" w:rsidP="00E42861">
      <w:pPr>
        <w:pStyle w:val="Odstavecseseznamem"/>
        <w:numPr>
          <w:ilvl w:val="0"/>
          <w:numId w:val="8"/>
        </w:numPr>
        <w:spacing w:after="120" w:line="280" w:lineRule="atLeast"/>
        <w:ind w:left="425" w:hanging="425"/>
        <w:jc w:val="both"/>
        <w:rPr>
          <w:rFonts w:cs="Arial"/>
          <w:szCs w:val="20"/>
        </w:rPr>
      </w:pPr>
      <w:r w:rsidRPr="00D71308">
        <w:rPr>
          <w:rFonts w:cs="Arial"/>
          <w:szCs w:val="20"/>
        </w:rPr>
        <w:t>Dále jsou smluvní</w:t>
      </w:r>
      <w:r w:rsidR="00810E0B" w:rsidRPr="00D71308">
        <w:rPr>
          <w:rFonts w:cs="Arial"/>
          <w:szCs w:val="20"/>
        </w:rPr>
        <w:t xml:space="preserve"> strany oprávněny odstoupit od této s</w:t>
      </w:r>
      <w:r w:rsidRPr="00D71308">
        <w:rPr>
          <w:rFonts w:cs="Arial"/>
          <w:szCs w:val="20"/>
        </w:rPr>
        <w:t>mlouvy v případě rozhodnutí o úpadku nebo zamítnutí insolvenčního návrhu pro nedostatek majetku druhé smluvní strany.</w:t>
      </w:r>
    </w:p>
    <w:p w14:paraId="5FFB9A0B" w14:textId="600CCEB3" w:rsidR="00683D69" w:rsidRPr="00E42861" w:rsidRDefault="00E01032" w:rsidP="00E42861">
      <w:pPr>
        <w:pStyle w:val="Odstavecseseznamem"/>
        <w:numPr>
          <w:ilvl w:val="0"/>
          <w:numId w:val="8"/>
        </w:numPr>
        <w:spacing w:after="120" w:line="280" w:lineRule="atLeast"/>
        <w:ind w:left="425" w:hanging="425"/>
        <w:jc w:val="both"/>
        <w:rPr>
          <w:rFonts w:cs="Arial"/>
          <w:szCs w:val="20"/>
        </w:rPr>
      </w:pPr>
      <w:r>
        <w:rPr>
          <w:rFonts w:cs="Arial"/>
          <w:szCs w:val="20"/>
        </w:rPr>
        <w:t>Odstoupení od s</w:t>
      </w:r>
      <w:r w:rsidR="003C6F34" w:rsidRPr="00D71308">
        <w:rPr>
          <w:rFonts w:cs="Arial"/>
          <w:szCs w:val="20"/>
        </w:rPr>
        <w:t>mlouvy musí oprávněná smluvní strana spolu s důvodem odstoupení písemně oznámit povinné smluvní straně bez zbytečného odkladu poté, co s</w:t>
      </w:r>
      <w:r w:rsidR="003C6F34" w:rsidRPr="004E5189">
        <w:rPr>
          <w:rFonts w:cs="Arial"/>
          <w:szCs w:val="20"/>
        </w:rPr>
        <w:t>e o důvodu dozvěděla</w:t>
      </w:r>
      <w:r w:rsidR="00DB0711" w:rsidRPr="004E5189">
        <w:rPr>
          <w:rFonts w:cs="Arial"/>
          <w:szCs w:val="20"/>
        </w:rPr>
        <w:t>, nejpozději do 20 pracovních dnů</w:t>
      </w:r>
      <w:r w:rsidR="00E42861">
        <w:rPr>
          <w:rFonts w:cs="Arial"/>
          <w:szCs w:val="20"/>
        </w:rPr>
        <w:t>.</w:t>
      </w:r>
    </w:p>
    <w:p w14:paraId="5FFB9A0D" w14:textId="6999524C" w:rsidR="00327D7B" w:rsidRPr="00E42861" w:rsidRDefault="00B12522" w:rsidP="00E42861">
      <w:pPr>
        <w:pStyle w:val="Odstavecseseznamem"/>
        <w:numPr>
          <w:ilvl w:val="0"/>
          <w:numId w:val="8"/>
        </w:numPr>
        <w:spacing w:after="120" w:line="280" w:lineRule="atLeast"/>
        <w:ind w:left="426" w:hanging="426"/>
        <w:jc w:val="both"/>
        <w:rPr>
          <w:rFonts w:cs="Arial"/>
          <w:szCs w:val="20"/>
        </w:rPr>
      </w:pPr>
      <w:r>
        <w:rPr>
          <w:rFonts w:cs="Arial"/>
          <w:szCs w:val="20"/>
        </w:rPr>
        <w:lastRenderedPageBreak/>
        <w:t xml:space="preserve">Kupující může dále předčasně </w:t>
      </w:r>
      <w:r w:rsidR="00713407">
        <w:rPr>
          <w:rFonts w:cs="Arial"/>
          <w:szCs w:val="20"/>
        </w:rPr>
        <w:t xml:space="preserve">vypovědět </w:t>
      </w:r>
      <w:r w:rsidR="00A2495A">
        <w:rPr>
          <w:rFonts w:cs="Arial"/>
          <w:szCs w:val="20"/>
        </w:rPr>
        <w:t xml:space="preserve">tuto smlouvu, a to za předpokladu, </w:t>
      </w:r>
      <w:r w:rsidR="00782887">
        <w:rPr>
          <w:rFonts w:cs="Arial"/>
          <w:szCs w:val="20"/>
        </w:rPr>
        <w:t>že kupující odešle prodávajícímu</w:t>
      </w:r>
      <w:r w:rsidR="00A2495A">
        <w:rPr>
          <w:rFonts w:cs="Arial"/>
          <w:szCs w:val="20"/>
        </w:rPr>
        <w:t xml:space="preserve"> nejméně 6 měsíců před uplynutím </w:t>
      </w:r>
      <w:r w:rsidR="00A12D87">
        <w:rPr>
          <w:rFonts w:cs="Arial"/>
          <w:szCs w:val="20"/>
        </w:rPr>
        <w:t>4</w:t>
      </w:r>
      <w:r w:rsidR="00A12D87" w:rsidRPr="000860F6">
        <w:rPr>
          <w:rFonts w:cs="Arial"/>
          <w:szCs w:val="20"/>
        </w:rPr>
        <w:t xml:space="preserve"> </w:t>
      </w:r>
      <w:r w:rsidR="00782887" w:rsidRPr="000860F6">
        <w:rPr>
          <w:rFonts w:cs="Arial"/>
          <w:szCs w:val="20"/>
        </w:rPr>
        <w:t>let</w:t>
      </w:r>
      <w:r w:rsidR="00782887">
        <w:rPr>
          <w:rFonts w:cs="Arial"/>
          <w:szCs w:val="20"/>
        </w:rPr>
        <w:t xml:space="preserve"> trvání této smlouvy </w:t>
      </w:r>
      <w:r w:rsidR="0030721A">
        <w:rPr>
          <w:rFonts w:cs="Arial"/>
          <w:szCs w:val="20"/>
        </w:rPr>
        <w:t>písemnou výpověď</w:t>
      </w:r>
      <w:r w:rsidR="00782887">
        <w:rPr>
          <w:rFonts w:cs="Arial"/>
          <w:szCs w:val="20"/>
        </w:rPr>
        <w:t xml:space="preserve">. Doba trvání této smlouvy v takovém případě skončí uplynutím </w:t>
      </w:r>
      <w:r w:rsidR="00A12D87">
        <w:rPr>
          <w:rFonts w:cs="Arial"/>
          <w:szCs w:val="20"/>
        </w:rPr>
        <w:t>4</w:t>
      </w:r>
      <w:r w:rsidR="00A12D87" w:rsidRPr="000860F6">
        <w:rPr>
          <w:rFonts w:cs="Arial"/>
          <w:szCs w:val="20"/>
        </w:rPr>
        <w:t xml:space="preserve"> </w:t>
      </w:r>
      <w:r w:rsidR="00782887" w:rsidRPr="000860F6">
        <w:rPr>
          <w:rFonts w:cs="Arial"/>
          <w:szCs w:val="20"/>
        </w:rPr>
        <w:t>let</w:t>
      </w:r>
      <w:r w:rsidR="00782887">
        <w:rPr>
          <w:rFonts w:cs="Arial"/>
          <w:szCs w:val="20"/>
        </w:rPr>
        <w:t xml:space="preserve"> jejího trvání. </w:t>
      </w:r>
    </w:p>
    <w:p w14:paraId="5FFB9A0E" w14:textId="137DBA55" w:rsidR="001F6BD1" w:rsidRPr="003F3830" w:rsidRDefault="001F6BD1" w:rsidP="00E42861">
      <w:pPr>
        <w:pStyle w:val="Odstavecseseznamem"/>
        <w:numPr>
          <w:ilvl w:val="0"/>
          <w:numId w:val="8"/>
        </w:numPr>
        <w:spacing w:after="120" w:line="280" w:lineRule="atLeast"/>
        <w:ind w:left="426" w:hanging="426"/>
        <w:jc w:val="both"/>
        <w:rPr>
          <w:rFonts w:cs="Arial"/>
          <w:szCs w:val="20"/>
        </w:rPr>
      </w:pPr>
      <w:bookmarkStart w:id="18" w:name="_Hlk529797044"/>
      <w:r>
        <w:rPr>
          <w:rFonts w:cs="Arial"/>
          <w:szCs w:val="20"/>
        </w:rPr>
        <w:t>Dojde-li v průběhu trvání této smlouvy ke změně požadavků na technické parametry zboží vyplývající z použitelných právních předpisů</w:t>
      </w:r>
      <w:r w:rsidR="00DE63AB">
        <w:rPr>
          <w:rFonts w:cs="Arial"/>
          <w:szCs w:val="20"/>
        </w:rPr>
        <w:t>,</w:t>
      </w:r>
      <w:r>
        <w:rPr>
          <w:rFonts w:cs="Arial"/>
          <w:szCs w:val="20"/>
        </w:rPr>
        <w:t xml:space="preserve"> </w:t>
      </w:r>
      <w:r w:rsidR="00DE63AB">
        <w:rPr>
          <w:rFonts w:cs="Arial"/>
          <w:szCs w:val="20"/>
        </w:rPr>
        <w:t xml:space="preserve">ke změně </w:t>
      </w:r>
      <w:r>
        <w:rPr>
          <w:rFonts w:cs="Arial"/>
          <w:szCs w:val="20"/>
        </w:rPr>
        <w:t>technických norem s ohledem na regulovaný předmět podnikání kupujícího v elektroenergetice</w:t>
      </w:r>
      <w:r w:rsidRPr="003F3830">
        <w:rPr>
          <w:rFonts w:cs="Arial"/>
          <w:szCs w:val="20"/>
        </w:rPr>
        <w:t xml:space="preserve">, </w:t>
      </w:r>
      <w:r w:rsidR="00DE63AB">
        <w:rPr>
          <w:rFonts w:cs="Arial"/>
          <w:szCs w:val="20"/>
        </w:rPr>
        <w:t xml:space="preserve">k technologickému vývoji v souvislosti se zbožím či obecně ke změnám potřeb provozu kupujícího, </w:t>
      </w:r>
      <w:r w:rsidRPr="003F3830">
        <w:rPr>
          <w:rFonts w:cs="Arial"/>
          <w:szCs w:val="20"/>
        </w:rPr>
        <w:t xml:space="preserve">je kupující oprávněn tuto smlouvu vypovědět. Výpovědní doba </w:t>
      </w:r>
      <w:r w:rsidR="00A660EE">
        <w:rPr>
          <w:rFonts w:cs="Arial"/>
          <w:szCs w:val="20"/>
        </w:rPr>
        <w:t>v případě výpovědi podle tohoto odstavce</w:t>
      </w:r>
      <w:r w:rsidRPr="003F3830">
        <w:rPr>
          <w:rFonts w:cs="Arial"/>
          <w:szCs w:val="20"/>
        </w:rPr>
        <w:t xml:space="preserve"> činí </w:t>
      </w:r>
      <w:r w:rsidR="003F3830">
        <w:rPr>
          <w:rFonts w:cs="Arial"/>
          <w:szCs w:val="20"/>
        </w:rPr>
        <w:t>3</w:t>
      </w:r>
      <w:r w:rsidRPr="003F3830">
        <w:rPr>
          <w:rFonts w:cs="Arial"/>
          <w:szCs w:val="20"/>
        </w:rPr>
        <w:t xml:space="preserve"> měsíc</w:t>
      </w:r>
      <w:r w:rsidR="003F3830">
        <w:rPr>
          <w:rFonts w:cs="Arial"/>
          <w:szCs w:val="20"/>
        </w:rPr>
        <w:t>e a počne běžet dnem doručení výpovědi prodávajícímu</w:t>
      </w:r>
      <w:r w:rsidRPr="003F3830">
        <w:rPr>
          <w:rFonts w:cs="Arial"/>
          <w:szCs w:val="20"/>
        </w:rPr>
        <w:t>.</w:t>
      </w:r>
    </w:p>
    <w:bookmarkEnd w:id="18"/>
    <w:p w14:paraId="2A5CB129" w14:textId="5DE0B747" w:rsidR="00F741AE" w:rsidRPr="00E42861" w:rsidRDefault="004829F0" w:rsidP="00E42861">
      <w:pPr>
        <w:pStyle w:val="Odstavecseseznamem"/>
        <w:numPr>
          <w:ilvl w:val="0"/>
          <w:numId w:val="8"/>
        </w:numPr>
        <w:spacing w:after="120" w:line="280" w:lineRule="atLeast"/>
        <w:ind w:left="426" w:hanging="426"/>
        <w:jc w:val="both"/>
        <w:rPr>
          <w:rFonts w:cs="Arial"/>
          <w:szCs w:val="20"/>
        </w:rPr>
      </w:pPr>
      <w:r>
        <w:rPr>
          <w:rFonts w:cs="Arial"/>
          <w:szCs w:val="20"/>
        </w:rPr>
        <w:t>I po ukončení doby trvání této smlouvy jakýmkoli způsobem a z jakéhokoli důvodu i nadále trvají práva a povinnosti smluvních stran z této smlouvy, které z</w:t>
      </w:r>
      <w:r w:rsidR="00776A40">
        <w:rPr>
          <w:rFonts w:cs="Arial"/>
          <w:szCs w:val="20"/>
        </w:rPr>
        <w:t> </w:t>
      </w:r>
      <w:r>
        <w:rPr>
          <w:rFonts w:cs="Arial"/>
          <w:szCs w:val="20"/>
        </w:rPr>
        <w:t>pova</w:t>
      </w:r>
      <w:r w:rsidR="00776A40">
        <w:rPr>
          <w:rFonts w:cs="Arial"/>
          <w:szCs w:val="20"/>
        </w:rPr>
        <w:t>hy věci mají trvat i po ukončení doby jejího trvání, zejména práva kupujícího z vadného plnění či ze záruky ohledně dodaného zboží, jakož i práva z porušení povinností smluvních stran, včetně práva na náhradu škody či zaplacení smluvní pokuty.</w:t>
      </w:r>
    </w:p>
    <w:p w14:paraId="1A5CEBC2" w14:textId="1B4DD267" w:rsidR="00BC2D37" w:rsidRPr="00D026F8" w:rsidRDefault="00F741AE" w:rsidP="00E42861">
      <w:pPr>
        <w:pStyle w:val="Odstavecseseznamem"/>
        <w:numPr>
          <w:ilvl w:val="0"/>
          <w:numId w:val="8"/>
        </w:numPr>
        <w:spacing w:after="120" w:line="280" w:lineRule="atLeast"/>
        <w:ind w:left="426" w:hanging="426"/>
        <w:jc w:val="both"/>
        <w:rPr>
          <w:rFonts w:cs="Arial"/>
          <w:szCs w:val="20"/>
        </w:rPr>
      </w:pPr>
      <w:r w:rsidRPr="00D71308">
        <w:t xml:space="preserve">V případě, že kupující odstoupí od smlouvy pro podstatné porušení smlouvy prodávajícím uvedené v čl. </w:t>
      </w:r>
      <w:r w:rsidRPr="00D026F8">
        <w:t>VIII. 3.</w:t>
      </w:r>
      <w:r w:rsidR="00811092" w:rsidRPr="00D026F8">
        <w:t>,</w:t>
      </w:r>
      <w:r w:rsidR="00A45EFB" w:rsidRPr="00D026F8">
        <w:t xml:space="preserve"> </w:t>
      </w:r>
      <w:r w:rsidR="009F54FB" w:rsidRPr="00D026F8">
        <w:t>4.</w:t>
      </w:r>
      <w:r w:rsidR="00811092" w:rsidRPr="00D026F8">
        <w:t xml:space="preserve"> nebo 6.</w:t>
      </w:r>
      <w:r w:rsidRPr="00D71308">
        <w:t xml:space="preserve"> </w:t>
      </w:r>
      <w:r w:rsidR="00336332" w:rsidRPr="00D71308">
        <w:t>smlouvy</w:t>
      </w:r>
      <w:r w:rsidRPr="00D71308">
        <w:t>, vyhrazuje si kupující v souladu s </w:t>
      </w:r>
      <w:proofErr w:type="spellStart"/>
      <w:r w:rsidRPr="00D71308">
        <w:t>ust</w:t>
      </w:r>
      <w:proofErr w:type="spellEnd"/>
      <w:r w:rsidRPr="00D71308">
        <w:t>. § 100 odst. 2 ZZVZ ve spojení s </w:t>
      </w:r>
      <w:proofErr w:type="spellStart"/>
      <w:r w:rsidRPr="00D71308">
        <w:t>ust</w:t>
      </w:r>
      <w:proofErr w:type="spellEnd"/>
      <w:r w:rsidRPr="00D71308">
        <w:t>. § 222 odst. 10 písm. a) ZZVZ použití práva uvedeného v čl. 1</w:t>
      </w:r>
      <w:r w:rsidR="00C66920" w:rsidRPr="00D71308">
        <w:t>4</w:t>
      </w:r>
      <w:r w:rsidR="009F54FB">
        <w:t>.</w:t>
      </w:r>
      <w:r w:rsidRPr="00D71308">
        <w:t xml:space="preserve"> zadávací dokumentace obrátit se s žádostí o uzavření smlouvy na </w:t>
      </w:r>
      <w:r w:rsidR="00BC2D37" w:rsidRPr="00D71308">
        <w:t>dodavatele</w:t>
      </w:r>
      <w:r w:rsidRPr="00D71308">
        <w:t xml:space="preserve">, který se </w:t>
      </w:r>
      <w:r w:rsidR="00BC2D37" w:rsidRPr="00D71308">
        <w:t xml:space="preserve">umístil v hodnocení nabídek jako </w:t>
      </w:r>
      <w:r w:rsidRPr="00D71308">
        <w:t>druhý v</w:t>
      </w:r>
      <w:r w:rsidR="00C66920" w:rsidRPr="00D71308">
        <w:t> </w:t>
      </w:r>
      <w:r w:rsidRPr="00D71308">
        <w:t>pořadí.</w:t>
      </w:r>
      <w:r w:rsidR="002000FF" w:rsidRPr="00D71308">
        <w:t xml:space="preserve"> </w:t>
      </w:r>
      <w:r w:rsidRPr="00D71308">
        <w:t xml:space="preserve">Tento </w:t>
      </w:r>
      <w:r w:rsidR="00BC2D37" w:rsidRPr="00D71308">
        <w:t>dodavatel</w:t>
      </w:r>
      <w:r w:rsidRPr="00D71308">
        <w:t xml:space="preserve"> bude zadavateli povinen doložit ve lhůtě </w:t>
      </w:r>
      <w:r w:rsidR="002000FF" w:rsidRPr="00D71308">
        <w:t xml:space="preserve">30 </w:t>
      </w:r>
      <w:r w:rsidR="009F6C70" w:rsidRPr="00D71308">
        <w:t>kalendářních</w:t>
      </w:r>
      <w:r w:rsidR="002000FF" w:rsidRPr="00D71308">
        <w:t xml:space="preserve"> dní od doručení žádosti o uzavření smlouvy</w:t>
      </w:r>
      <w:r w:rsidR="0061581F" w:rsidRPr="00D71308">
        <w:t xml:space="preserve"> dokumenty prokazující</w:t>
      </w:r>
      <w:r w:rsidRPr="00D71308">
        <w:t xml:space="preserve">, že </w:t>
      </w:r>
      <w:r w:rsidR="001456BA" w:rsidRPr="00D71308">
        <w:t>dodavatel</w:t>
      </w:r>
      <w:r w:rsidR="0061581F" w:rsidRPr="00D71308">
        <w:t xml:space="preserve"> </w:t>
      </w:r>
      <w:r w:rsidR="00F54B74" w:rsidRPr="00D71308">
        <w:t xml:space="preserve">stále </w:t>
      </w:r>
      <w:r w:rsidRPr="00D71308">
        <w:t>splňuje zadavatelem požadované kvalifikační předpoklady a další podmínky pro plnění předmětu zakázky.</w:t>
      </w:r>
      <w:r w:rsidR="002000FF" w:rsidRPr="00D71308">
        <w:t xml:space="preserve"> </w:t>
      </w:r>
      <w:r w:rsidRPr="00D71308">
        <w:t xml:space="preserve">Pokud </w:t>
      </w:r>
      <w:r w:rsidR="00BC2D37" w:rsidRPr="00D71308">
        <w:t>takto vyzvaný dodavatel uzavřít smlouvu</w:t>
      </w:r>
      <w:r w:rsidRPr="00D71308">
        <w:t xml:space="preserve"> odmítne či nesplní podmínky uvedené v tomto </w:t>
      </w:r>
      <w:r w:rsidR="00897F88">
        <w:t>odstavci</w:t>
      </w:r>
      <w:r w:rsidRPr="00D71308">
        <w:t xml:space="preserve">, může se za stejných podmínek kupující obrátit na </w:t>
      </w:r>
      <w:r w:rsidR="00BC2D37" w:rsidRPr="00D71308">
        <w:t>dodavatele</w:t>
      </w:r>
      <w:r w:rsidRPr="00D71308">
        <w:t xml:space="preserve">, který se umístil jako </w:t>
      </w:r>
      <w:r w:rsidR="00BC2D37" w:rsidRPr="00D71308">
        <w:t>další v pořadí</w:t>
      </w:r>
      <w:r w:rsidRPr="00D71308">
        <w:t xml:space="preserve">. </w:t>
      </w:r>
      <w:r w:rsidR="002000FF" w:rsidRPr="00D71308">
        <w:rPr>
          <w:rFonts w:cs="Arial"/>
          <w:szCs w:val="20"/>
        </w:rPr>
        <w:t xml:space="preserve">Tento postup může zadavatel </w:t>
      </w:r>
      <w:r w:rsidR="00BC2D37" w:rsidRPr="00D71308">
        <w:rPr>
          <w:rFonts w:cs="Arial"/>
          <w:szCs w:val="20"/>
        </w:rPr>
        <w:t>v případě neuzavření smlouvy</w:t>
      </w:r>
      <w:r w:rsidR="00231730">
        <w:rPr>
          <w:rFonts w:cs="Arial"/>
          <w:szCs w:val="20"/>
        </w:rPr>
        <w:t xml:space="preserve"> opakovat</w:t>
      </w:r>
      <w:r w:rsidR="00BC2D37" w:rsidRPr="00D71308">
        <w:rPr>
          <w:rFonts w:cs="Arial"/>
          <w:szCs w:val="20"/>
        </w:rPr>
        <w:t xml:space="preserve">, </w:t>
      </w:r>
      <w:r w:rsidR="00BC2D37" w:rsidRPr="00D71308">
        <w:t xml:space="preserve">a to až do oslovení </w:t>
      </w:r>
      <w:r w:rsidR="001456BA" w:rsidRPr="00D71308">
        <w:t>dodavatele</w:t>
      </w:r>
      <w:r w:rsidR="00BC2D37" w:rsidRPr="00D71308">
        <w:t xml:space="preserve">, který se v hodnocení nabídek v rámci tohoto zadávacího řízení umístil jako poslední v pořadí. </w:t>
      </w:r>
      <w:r w:rsidR="00231730" w:rsidRPr="00D026F8">
        <w:t>Nová smlouva s takto osloveným dodavatelem pak bude uzavřena za podmínek, které tento dodavatel nabídnul v </w:t>
      </w:r>
      <w:r w:rsidR="00A45EFB" w:rsidRPr="00D026F8">
        <w:t>proběhlém</w:t>
      </w:r>
      <w:r w:rsidR="00231730" w:rsidRPr="00D026F8">
        <w:t xml:space="preserve"> zadávacím řízení.</w:t>
      </w:r>
    </w:p>
    <w:p w14:paraId="5FFB9A14" w14:textId="11D5C960" w:rsidR="00327D7B" w:rsidRPr="00D71308" w:rsidRDefault="003E3586" w:rsidP="00060B31">
      <w:pPr>
        <w:spacing w:line="280" w:lineRule="atLeast"/>
        <w:jc w:val="center"/>
        <w:rPr>
          <w:rFonts w:cs="Arial"/>
          <w:b/>
          <w:szCs w:val="20"/>
        </w:rPr>
      </w:pPr>
      <w:r w:rsidRPr="00D71308">
        <w:rPr>
          <w:rFonts w:cs="Arial"/>
          <w:b/>
          <w:szCs w:val="20"/>
        </w:rPr>
        <w:t>IX</w:t>
      </w:r>
      <w:r w:rsidR="00327D7B" w:rsidRPr="00D71308">
        <w:rPr>
          <w:rFonts w:cs="Arial"/>
          <w:b/>
          <w:szCs w:val="20"/>
        </w:rPr>
        <w:t>.</w:t>
      </w:r>
    </w:p>
    <w:p w14:paraId="5FFB9A15" w14:textId="77777777" w:rsidR="00D80B3A" w:rsidRPr="00D71308" w:rsidRDefault="00D80B3A" w:rsidP="00060B31">
      <w:pPr>
        <w:spacing w:line="280" w:lineRule="atLeast"/>
        <w:jc w:val="center"/>
        <w:rPr>
          <w:rFonts w:cs="Arial"/>
          <w:b/>
          <w:szCs w:val="20"/>
        </w:rPr>
      </w:pPr>
      <w:r w:rsidRPr="00D71308">
        <w:rPr>
          <w:rFonts w:cs="Arial"/>
          <w:b/>
          <w:szCs w:val="20"/>
        </w:rPr>
        <w:t>Náhrada újmy, vyšší moc</w:t>
      </w:r>
    </w:p>
    <w:p w14:paraId="5FFB9A16" w14:textId="77777777" w:rsidR="00D80B3A" w:rsidRPr="00D71308" w:rsidRDefault="00D80B3A" w:rsidP="00060B31">
      <w:pPr>
        <w:spacing w:line="280" w:lineRule="atLeast"/>
        <w:jc w:val="center"/>
        <w:rPr>
          <w:rFonts w:cs="Arial"/>
          <w:b/>
          <w:szCs w:val="20"/>
        </w:rPr>
      </w:pPr>
    </w:p>
    <w:p w14:paraId="5FFB9A18" w14:textId="16651A2B" w:rsidR="00865BFE" w:rsidRPr="00E42861" w:rsidRDefault="00D80B3A" w:rsidP="00E42861">
      <w:pPr>
        <w:numPr>
          <w:ilvl w:val="0"/>
          <w:numId w:val="3"/>
        </w:numPr>
        <w:spacing w:after="120" w:line="280" w:lineRule="atLeast"/>
        <w:jc w:val="both"/>
        <w:rPr>
          <w:rFonts w:cs="Arial"/>
          <w:b/>
          <w:szCs w:val="20"/>
        </w:rPr>
      </w:pPr>
      <w:r w:rsidRPr="00D71308">
        <w:rPr>
          <w:rFonts w:cs="Arial"/>
          <w:szCs w:val="20"/>
        </w:rPr>
        <w:t xml:space="preserve">Náhrada újmy se řídí § 2894 a násl. </w:t>
      </w:r>
      <w:r w:rsidR="00900C5F" w:rsidRPr="00D71308">
        <w:rPr>
          <w:rFonts w:cs="Arial"/>
        </w:rPr>
        <w:t>občanského zákoníku</w:t>
      </w:r>
      <w:r w:rsidRPr="00D71308">
        <w:rPr>
          <w:rFonts w:cs="Arial"/>
          <w:szCs w:val="20"/>
        </w:rPr>
        <w:t>.</w:t>
      </w:r>
      <w:r w:rsidR="005072A9" w:rsidRPr="00D71308">
        <w:rPr>
          <w:rFonts w:cs="Arial"/>
          <w:szCs w:val="20"/>
        </w:rPr>
        <w:t xml:space="preserve"> Smluvní strany tímto výslovně sjednávají povinnost náhrady nemajetkové újmy (např. poškození dobrého jména).</w:t>
      </w:r>
      <w:r w:rsidR="002C3387">
        <w:rPr>
          <w:rFonts w:cs="Arial"/>
          <w:szCs w:val="20"/>
        </w:rPr>
        <w:t xml:space="preserve"> Smluvní strany se dále dohodly na tom, že výše náhrady újmy způsobené porušením povinností prodávajícího je pro každý jednotlivý případ porušení omezena do výše </w:t>
      </w:r>
      <w:r w:rsidR="008F1EC4">
        <w:rPr>
          <w:rFonts w:cs="Arial"/>
          <w:szCs w:val="20"/>
        </w:rPr>
        <w:t>10</w:t>
      </w:r>
      <w:r w:rsidR="000E2CB8">
        <w:rPr>
          <w:rFonts w:cs="Arial"/>
          <w:szCs w:val="20"/>
        </w:rPr>
        <w:t xml:space="preserve">0 </w:t>
      </w:r>
      <w:r w:rsidR="002C3387">
        <w:rPr>
          <w:rFonts w:cs="Arial"/>
          <w:szCs w:val="20"/>
        </w:rPr>
        <w:t xml:space="preserve">mil. </w:t>
      </w:r>
      <w:r w:rsidR="000E2CB8">
        <w:rPr>
          <w:rFonts w:cs="Arial"/>
          <w:szCs w:val="20"/>
        </w:rPr>
        <w:t>Kč</w:t>
      </w:r>
      <w:r w:rsidR="002C3387">
        <w:rPr>
          <w:rFonts w:cs="Arial"/>
          <w:szCs w:val="20"/>
        </w:rPr>
        <w:t>. Uvedená limitace výše náhrady újmy se však nevztahuje na újmu způsobenou úmyslně či trestným činem, na újmu na zdraví či životě, a na případy, ve kterých zákon stanoví, že rozsah náhrady újmy omezit nelze.</w:t>
      </w:r>
      <w:r w:rsidR="005072A9" w:rsidRPr="00D71308">
        <w:rPr>
          <w:rFonts w:cs="Arial"/>
          <w:szCs w:val="20"/>
        </w:rPr>
        <w:t xml:space="preserve"> </w:t>
      </w:r>
    </w:p>
    <w:p w14:paraId="5FFB9A1A" w14:textId="78B8DA97" w:rsidR="002A11FB" w:rsidRPr="00E42861" w:rsidRDefault="005072A9" w:rsidP="00E42861">
      <w:pPr>
        <w:numPr>
          <w:ilvl w:val="0"/>
          <w:numId w:val="3"/>
        </w:numPr>
        <w:spacing w:after="120" w:line="280" w:lineRule="atLeast"/>
        <w:jc w:val="both"/>
        <w:rPr>
          <w:rFonts w:cs="Arial"/>
          <w:b/>
          <w:szCs w:val="20"/>
        </w:rPr>
      </w:pPr>
      <w:r w:rsidRPr="00D71308">
        <w:rPr>
          <w:rFonts w:cs="Arial"/>
          <w:szCs w:val="20"/>
        </w:rPr>
        <w:t>Smluvní</w:t>
      </w:r>
      <w:r w:rsidR="00865BFE" w:rsidRPr="00D71308">
        <w:rPr>
          <w:rFonts w:cs="Arial"/>
          <w:szCs w:val="20"/>
        </w:rPr>
        <w:t xml:space="preserve"> strany se zavazují přijmout všechna jim dostupná opatření k tomu, aby se předešlo vzniku újmy a aby případně vzniklá újma byla co nejmenšího rozsahu.</w:t>
      </w:r>
    </w:p>
    <w:p w14:paraId="5FFB9A1C" w14:textId="575A2C73" w:rsidR="007568D0" w:rsidRPr="00E42861" w:rsidRDefault="002A11FB" w:rsidP="00E42861">
      <w:pPr>
        <w:numPr>
          <w:ilvl w:val="0"/>
          <w:numId w:val="3"/>
        </w:numPr>
        <w:spacing w:after="120" w:line="280" w:lineRule="atLeast"/>
        <w:jc w:val="both"/>
        <w:rPr>
          <w:rFonts w:cs="Arial"/>
          <w:b/>
          <w:szCs w:val="20"/>
        </w:rPr>
      </w:pPr>
      <w:r w:rsidRPr="00D71308">
        <w:rPr>
          <w:rFonts w:cs="Arial"/>
          <w:szCs w:val="20"/>
        </w:rPr>
        <w:t xml:space="preserve">Smluvní strana, která porušuje svou povinnost nebo která </w:t>
      </w:r>
      <w:r w:rsidR="001409D7" w:rsidRPr="00D71308">
        <w:rPr>
          <w:rFonts w:cs="Arial"/>
          <w:szCs w:val="20"/>
        </w:rPr>
        <w:t xml:space="preserve">s přihlédnutím ke všem okolnostem má vědět, že poruší svou povinnost uloženou touto smlouvou nebo právními předpisy, má-li nebo může-li mít plnění této povinnosti vliv na plnění povinností této smluvní strany dle této smlouvy, </w:t>
      </w:r>
      <w:r w:rsidR="00EA72B7" w:rsidRPr="00D71308">
        <w:rPr>
          <w:rFonts w:cs="Arial"/>
          <w:szCs w:val="20"/>
        </w:rPr>
        <w:t xml:space="preserve">je </w:t>
      </w:r>
      <w:r w:rsidR="001409D7" w:rsidRPr="00D71308">
        <w:rPr>
          <w:rFonts w:cs="Arial"/>
          <w:szCs w:val="20"/>
        </w:rPr>
        <w:t xml:space="preserve">povinna oznámit písemně druhé smluvní straně povahu překážky, která jí brání nebo bude bránit v plnění jejích povinností dle této smlouvy, </w:t>
      </w:r>
      <w:r w:rsidR="00EA72B7" w:rsidRPr="00D71308">
        <w:rPr>
          <w:rFonts w:cs="Arial"/>
          <w:szCs w:val="20"/>
        </w:rPr>
        <w:t xml:space="preserve">informace o </w:t>
      </w:r>
      <w:r w:rsidR="001409D7" w:rsidRPr="00D71308">
        <w:rPr>
          <w:rFonts w:cs="Arial"/>
          <w:szCs w:val="20"/>
        </w:rPr>
        <w:t>předpokládané délce trvání překážky a o jejích důsledcích pro plnění povinností smluvních stran dle této smlouvy.</w:t>
      </w:r>
      <w:r w:rsidR="004555BE" w:rsidRPr="00D71308">
        <w:rPr>
          <w:rFonts w:cs="Arial"/>
          <w:szCs w:val="20"/>
        </w:rPr>
        <w:t xml:space="preserve"> Zpráva musí být odeslána bez zbytečného odkladu, nejpozději však do 10 kalendářních dnů poté, kdy se smluvní strana o překážce dověděla nebo při náležité péči mohla dovědět. Druhá smluvní strana je povinna přijetí </w:t>
      </w:r>
      <w:r w:rsidR="004555BE" w:rsidRPr="00D71308">
        <w:rPr>
          <w:rFonts w:cs="Arial"/>
          <w:szCs w:val="20"/>
        </w:rPr>
        <w:lastRenderedPageBreak/>
        <w:t>takové zprávy bez zbytečného odkladu potvrdit.</w:t>
      </w:r>
      <w:r w:rsidR="005D1127" w:rsidRPr="00D71308">
        <w:rPr>
          <w:rFonts w:cs="Arial"/>
          <w:szCs w:val="20"/>
        </w:rPr>
        <w:t xml:space="preserve"> Toto sdělení nemá vliv na odpovědnost příslušné smluvní strany za porušení její povinnosti.</w:t>
      </w:r>
      <w:r w:rsidR="00B23D28" w:rsidRPr="00D71308">
        <w:rPr>
          <w:rFonts w:cs="Arial"/>
          <w:szCs w:val="20"/>
        </w:rPr>
        <w:t xml:space="preserve"> Stejným způsobem pak musí být druhá strana obeznámena o ukončení okolností bránících splnění povinností vyplývajících z této smlouvy.</w:t>
      </w:r>
    </w:p>
    <w:p w14:paraId="5FFB9A1E" w14:textId="7153CB17" w:rsidR="000B6E01" w:rsidRPr="00A45EFB" w:rsidRDefault="006A009F" w:rsidP="00A45EFB">
      <w:pPr>
        <w:numPr>
          <w:ilvl w:val="0"/>
          <w:numId w:val="3"/>
        </w:numPr>
        <w:spacing w:after="120" w:line="280" w:lineRule="atLeast"/>
        <w:jc w:val="both"/>
        <w:rPr>
          <w:rFonts w:cs="Arial"/>
          <w:b/>
          <w:szCs w:val="20"/>
        </w:rPr>
      </w:pPr>
      <w:r w:rsidRPr="00D71308">
        <w:rPr>
          <w:rFonts w:cs="Arial"/>
          <w:szCs w:val="20"/>
        </w:rPr>
        <w:t>V případě, že orgány celní správy shledají v </w:t>
      </w:r>
      <w:proofErr w:type="spellStart"/>
      <w:r w:rsidRPr="00D71308">
        <w:rPr>
          <w:rFonts w:cs="Arial"/>
          <w:szCs w:val="20"/>
        </w:rPr>
        <w:t>Intrastatu</w:t>
      </w:r>
      <w:proofErr w:type="spellEnd"/>
      <w:r w:rsidRPr="00D71308">
        <w:rPr>
          <w:rFonts w:cs="Arial"/>
          <w:szCs w:val="20"/>
        </w:rPr>
        <w:t xml:space="preserve"> nesrovnalosti v údajích vykázaných prodávajícím s údaji vykázanými kupujícím, odpovídá prodávající kupujícímu za újmu, která může kupujícímu vzniknout (např. penalizace kupujícího).</w:t>
      </w:r>
    </w:p>
    <w:p w14:paraId="46B564A8" w14:textId="3569B4E9" w:rsidR="00C53B57" w:rsidRPr="00E42861" w:rsidRDefault="007C6E11" w:rsidP="00E42861">
      <w:pPr>
        <w:numPr>
          <w:ilvl w:val="0"/>
          <w:numId w:val="3"/>
        </w:numPr>
        <w:spacing w:after="120" w:line="280" w:lineRule="atLeast"/>
        <w:jc w:val="both"/>
        <w:rPr>
          <w:rFonts w:cs="Arial"/>
          <w:b/>
          <w:szCs w:val="20"/>
        </w:rPr>
      </w:pPr>
      <w:r w:rsidRPr="00D71308">
        <w:rPr>
          <w:rFonts w:cs="Arial"/>
          <w:szCs w:val="20"/>
        </w:rPr>
        <w:t xml:space="preserve">Neoznámí-li </w:t>
      </w:r>
      <w:r w:rsidR="004E3B99" w:rsidRPr="00D71308">
        <w:rPr>
          <w:rFonts w:cs="Arial"/>
          <w:szCs w:val="20"/>
        </w:rPr>
        <w:t>smluvní strana druhé smluvní straně</w:t>
      </w:r>
      <w:r w:rsidRPr="00D71308">
        <w:rPr>
          <w:rFonts w:cs="Arial"/>
          <w:szCs w:val="20"/>
        </w:rPr>
        <w:t xml:space="preserve"> včas skutečnosti, které </w:t>
      </w:r>
      <w:r w:rsidR="004E3B99" w:rsidRPr="00D71308">
        <w:rPr>
          <w:rFonts w:cs="Arial"/>
          <w:szCs w:val="20"/>
        </w:rPr>
        <w:t>jí</w:t>
      </w:r>
      <w:r w:rsidRPr="00D71308">
        <w:rPr>
          <w:rFonts w:cs="Arial"/>
          <w:szCs w:val="20"/>
        </w:rPr>
        <w:t xml:space="preserve"> dle této smlouvy </w:t>
      </w:r>
      <w:r w:rsidR="004E3B99" w:rsidRPr="00D71308">
        <w:rPr>
          <w:rFonts w:cs="Arial"/>
          <w:szCs w:val="20"/>
        </w:rPr>
        <w:t>má</w:t>
      </w:r>
      <w:r w:rsidRPr="00D71308">
        <w:rPr>
          <w:rFonts w:cs="Arial"/>
          <w:szCs w:val="20"/>
        </w:rPr>
        <w:t xml:space="preserve"> sdělovat, nahradí </w:t>
      </w:r>
      <w:r w:rsidR="004E3B99" w:rsidRPr="00D71308">
        <w:rPr>
          <w:rFonts w:cs="Arial"/>
          <w:szCs w:val="20"/>
        </w:rPr>
        <w:t>jí</w:t>
      </w:r>
      <w:r w:rsidRPr="00D71308">
        <w:rPr>
          <w:rFonts w:cs="Arial"/>
          <w:szCs w:val="20"/>
        </w:rPr>
        <w:t xml:space="preserve"> veškerou újmu, která </w:t>
      </w:r>
      <w:r w:rsidR="004E3B99" w:rsidRPr="00D71308">
        <w:rPr>
          <w:rFonts w:cs="Arial"/>
          <w:szCs w:val="20"/>
        </w:rPr>
        <w:t>druhé smluvní straně</w:t>
      </w:r>
      <w:r w:rsidRPr="00D71308">
        <w:rPr>
          <w:rFonts w:cs="Arial"/>
          <w:szCs w:val="20"/>
        </w:rPr>
        <w:t xml:space="preserve"> takovým opomenutím vznikne.</w:t>
      </w:r>
    </w:p>
    <w:p w14:paraId="634556FA" w14:textId="0159E577" w:rsidR="00C53B57" w:rsidRPr="001706D8" w:rsidRDefault="00C53B57" w:rsidP="00E42861">
      <w:pPr>
        <w:numPr>
          <w:ilvl w:val="0"/>
          <w:numId w:val="3"/>
        </w:numPr>
        <w:spacing w:after="120" w:line="280" w:lineRule="atLeast"/>
        <w:jc w:val="both"/>
        <w:rPr>
          <w:rFonts w:cs="Arial"/>
          <w:b/>
          <w:szCs w:val="20"/>
        </w:rPr>
      </w:pPr>
      <w:r w:rsidRPr="00D71308">
        <w:rPr>
          <w:rFonts w:cs="Arial"/>
          <w:szCs w:val="20"/>
        </w:rPr>
        <w:t>Kupující neodpovídá za škodu, která by</w:t>
      </w:r>
      <w:r>
        <w:rPr>
          <w:rFonts w:cs="Arial"/>
          <w:szCs w:val="20"/>
        </w:rPr>
        <w:t>la způsobena vadnou dodávkou prodávajícího (z důvodu např. vadného balení), za takovou škodu odpovídá prodávající.</w:t>
      </w:r>
    </w:p>
    <w:p w14:paraId="1DD99DB9" w14:textId="0FDC5EF5" w:rsidR="001706D8" w:rsidRPr="001706D8" w:rsidRDefault="001706D8" w:rsidP="001706D8">
      <w:pPr>
        <w:spacing w:after="120" w:line="280" w:lineRule="atLeast"/>
        <w:jc w:val="center"/>
        <w:rPr>
          <w:rFonts w:cs="Arial"/>
          <w:b/>
          <w:szCs w:val="20"/>
        </w:rPr>
      </w:pPr>
      <w:r w:rsidRPr="001706D8">
        <w:rPr>
          <w:rFonts w:cs="Arial"/>
          <w:b/>
          <w:szCs w:val="20"/>
        </w:rPr>
        <w:t>X.</w:t>
      </w:r>
    </w:p>
    <w:p w14:paraId="4D4D3A70" w14:textId="77777777" w:rsidR="001706D8" w:rsidRDefault="001706D8" w:rsidP="001706D8">
      <w:pPr>
        <w:spacing w:after="200" w:line="280" w:lineRule="atLeast"/>
        <w:jc w:val="center"/>
        <w:rPr>
          <w:rFonts w:cs="Arial"/>
          <w:b/>
          <w:szCs w:val="20"/>
        </w:rPr>
      </w:pPr>
      <w:r>
        <w:rPr>
          <w:rFonts w:cs="Arial"/>
          <w:b/>
          <w:szCs w:val="20"/>
        </w:rPr>
        <w:t>Ochrana osobních údajů</w:t>
      </w:r>
    </w:p>
    <w:p w14:paraId="26C7C7EF" w14:textId="77777777" w:rsidR="001706D8" w:rsidRPr="00592D82" w:rsidRDefault="001706D8" w:rsidP="001706D8">
      <w:pPr>
        <w:pStyle w:val="Nzev"/>
        <w:numPr>
          <w:ilvl w:val="0"/>
          <w:numId w:val="26"/>
        </w:numPr>
        <w:spacing w:before="120" w:after="120" w:line="280" w:lineRule="atLeast"/>
        <w:ind w:left="284" w:hanging="284"/>
        <w:jc w:val="both"/>
        <w:rPr>
          <w:rFonts w:ascii="Arial" w:hAnsi="Arial" w:cs="Arial"/>
          <w:b w:val="0"/>
          <w:bCs w:val="0"/>
          <w:color w:val="1E1E1E"/>
          <w:sz w:val="20"/>
          <w:szCs w:val="20"/>
          <w:lang w:eastAsia="en-US"/>
        </w:rPr>
      </w:pPr>
      <w:bookmarkStart w:id="19" w:name="_Hlk515442326"/>
      <w:r w:rsidRPr="00592D82">
        <w:rPr>
          <w:rFonts w:ascii="Arial" w:hAnsi="Arial" w:cs="Arial"/>
          <w:b w:val="0"/>
          <w:bCs w:val="0"/>
          <w:color w:val="1E1E1E"/>
          <w:sz w:val="20"/>
          <w:szCs w:val="20"/>
          <w:lang w:eastAsia="en-US"/>
        </w:rPr>
        <w:t xml:space="preserve">Zástupce prodávajícího nebo jiná osoba oprávněná jednat za prodávajícího bere na vědomí, že její identifikační a kontaktní údaje a záznamy vzájemné komunikace kupující zpracovává na základě oprávněného zájmu, a to pro přípravu, uzavření a realizaci plnění smlouvy s dodavateli a obchodními partnery, provozní potřeby a ochranu právních nároků kupujícího. </w:t>
      </w:r>
    </w:p>
    <w:p w14:paraId="594DEF38" w14:textId="77777777" w:rsidR="001706D8" w:rsidRPr="00592D82" w:rsidRDefault="001706D8" w:rsidP="001706D8">
      <w:pPr>
        <w:pStyle w:val="Nzev"/>
        <w:numPr>
          <w:ilvl w:val="0"/>
          <w:numId w:val="26"/>
        </w:numPr>
        <w:spacing w:before="120" w:after="120" w:line="280" w:lineRule="atLeast"/>
        <w:ind w:left="284" w:hanging="284"/>
        <w:jc w:val="both"/>
        <w:rPr>
          <w:rFonts w:ascii="Arial" w:hAnsi="Arial" w:cs="Arial"/>
          <w:b w:val="0"/>
          <w:bCs w:val="0"/>
          <w:color w:val="1E1E1E"/>
          <w:sz w:val="20"/>
          <w:szCs w:val="20"/>
          <w:lang w:eastAsia="en-US"/>
        </w:rPr>
      </w:pPr>
      <w:r w:rsidRPr="00592D82">
        <w:rPr>
          <w:rFonts w:ascii="Arial" w:hAnsi="Arial" w:cs="Arial"/>
          <w:b w:val="0"/>
          <w:bCs w:val="0"/>
          <w:color w:val="1E1E1E"/>
          <w:sz w:val="20"/>
          <w:szCs w:val="20"/>
          <w:lang w:eastAsia="en-US"/>
        </w:rPr>
        <w:t>Prodávající se zavazuje informovat kontaktní osobu/y prodávajícího uvedené v rámci identifikačních údajů prodávajícího v úvodu této smlouvy (dále jen „kontaktní osoby“) o zpracování jejich identifikačních a kontaktních údajů a záznamů vzájemné komunikace s kupujícím na základě oprávněného zájmu, a to pro přípravu, uzavření a realizaci plnění smlouvy s dodavateli a obchodními partnery, provozní potřeby a ochranu právních nároků kupujícího, a o právech s tím souvisejících.</w:t>
      </w:r>
    </w:p>
    <w:p w14:paraId="1DDF178E" w14:textId="77777777" w:rsidR="001706D8" w:rsidRPr="00592D82" w:rsidRDefault="001706D8" w:rsidP="001706D8">
      <w:pPr>
        <w:pStyle w:val="Nzev"/>
        <w:numPr>
          <w:ilvl w:val="0"/>
          <w:numId w:val="26"/>
        </w:numPr>
        <w:spacing w:before="120" w:after="120" w:line="280" w:lineRule="atLeast"/>
        <w:ind w:left="284"/>
        <w:jc w:val="both"/>
        <w:rPr>
          <w:rFonts w:ascii="Arial" w:hAnsi="Arial" w:cs="Arial"/>
          <w:b w:val="0"/>
          <w:bCs w:val="0"/>
          <w:color w:val="1E1E1E"/>
          <w:sz w:val="20"/>
          <w:szCs w:val="20"/>
          <w:lang w:eastAsia="en-US"/>
        </w:rPr>
      </w:pPr>
      <w:r w:rsidRPr="00592D82">
        <w:rPr>
          <w:rFonts w:ascii="Arial" w:hAnsi="Arial" w:cs="Arial"/>
          <w:b w:val="0"/>
          <w:bCs w:val="0"/>
          <w:color w:val="1E1E1E"/>
          <w:sz w:val="20"/>
          <w:szCs w:val="20"/>
          <w:lang w:eastAsia="en-US"/>
        </w:rPr>
        <w:t>Zástupce prodávajícího, jiná osoba oprávněná jednat za prodávajícího nebo jakákoliv kontaktní osoba má v souvislosti se zpracováním svých osobních údajů právo na přístup k osobním údajům, právo na jejich opravu a výmaz, právo na omezení zpracování a právo podat námitku proti zpracování. Kupující zpracovává osobní údaje po dobu trvání této smlouvy a dále do doby uplynutí promlčecí doby práv vzniklých z případného porušení této smlouvy či protiprávního jednání prodávajícího nebo kontaktních osob.</w:t>
      </w:r>
    </w:p>
    <w:p w14:paraId="3E94D8E1" w14:textId="77777777" w:rsidR="00177756" w:rsidRDefault="00177756" w:rsidP="00177756">
      <w:pPr>
        <w:pStyle w:val="Odstavecseseznamem"/>
        <w:numPr>
          <w:ilvl w:val="0"/>
          <w:numId w:val="26"/>
        </w:numPr>
        <w:spacing w:line="280" w:lineRule="atLeast"/>
        <w:ind w:left="284" w:hanging="426"/>
        <w:contextualSpacing/>
        <w:jc w:val="both"/>
        <w:rPr>
          <w:rFonts w:cs="Arial"/>
          <w:color w:val="1E1E1E"/>
          <w:szCs w:val="20"/>
        </w:rPr>
      </w:pPr>
      <w:r>
        <w:rPr>
          <w:color w:val="1E1E1E"/>
        </w:rPr>
        <w:t xml:space="preserve">Další informace o zpracování osobních údajů jsou trvale dostupné na </w:t>
      </w:r>
      <w:hyperlink r:id="rId14" w:history="1">
        <w:r>
          <w:rPr>
            <w:rStyle w:val="Hypertextovodkaz"/>
          </w:rPr>
          <w:t>https://www.egd.cz/osobni-udaje-zakaznika-dalsich-osob</w:t>
        </w:r>
      </w:hyperlink>
      <w:r>
        <w:rPr>
          <w:color w:val="1E1E1E"/>
        </w:rPr>
        <w:t xml:space="preserve"> v oddílu D. </w:t>
      </w:r>
    </w:p>
    <w:bookmarkEnd w:id="19"/>
    <w:p w14:paraId="5FFB9A20" w14:textId="77777777" w:rsidR="00381AD5" w:rsidRDefault="00381AD5" w:rsidP="00381AD5">
      <w:pPr>
        <w:pStyle w:val="Odstavecseseznamem"/>
        <w:rPr>
          <w:rFonts w:cs="Arial"/>
          <w:b/>
          <w:szCs w:val="20"/>
        </w:rPr>
      </w:pPr>
    </w:p>
    <w:p w14:paraId="5FFB9A22" w14:textId="0AC157D5" w:rsidR="00D80B3A" w:rsidRDefault="00D80B3A" w:rsidP="00060B31">
      <w:pPr>
        <w:spacing w:line="280" w:lineRule="atLeast"/>
        <w:jc w:val="center"/>
        <w:rPr>
          <w:rFonts w:cs="Arial"/>
          <w:b/>
          <w:szCs w:val="20"/>
        </w:rPr>
      </w:pPr>
      <w:r>
        <w:rPr>
          <w:rFonts w:cs="Arial"/>
          <w:b/>
          <w:szCs w:val="20"/>
        </w:rPr>
        <w:t>X</w:t>
      </w:r>
      <w:r w:rsidR="001706D8">
        <w:rPr>
          <w:rFonts w:cs="Arial"/>
          <w:b/>
          <w:szCs w:val="20"/>
        </w:rPr>
        <w:t>I</w:t>
      </w:r>
      <w:r>
        <w:rPr>
          <w:rFonts w:cs="Arial"/>
          <w:b/>
          <w:szCs w:val="20"/>
        </w:rPr>
        <w:t>.</w:t>
      </w:r>
    </w:p>
    <w:p w14:paraId="5FFB9A23" w14:textId="77777777" w:rsidR="00327D7B" w:rsidRPr="00DA2C52" w:rsidRDefault="00327D7B" w:rsidP="00060B31">
      <w:pPr>
        <w:spacing w:line="280" w:lineRule="atLeast"/>
        <w:jc w:val="center"/>
        <w:rPr>
          <w:rFonts w:cs="Arial"/>
          <w:b/>
          <w:szCs w:val="20"/>
        </w:rPr>
      </w:pPr>
      <w:r w:rsidRPr="00DA2C52">
        <w:rPr>
          <w:rFonts w:cs="Arial"/>
          <w:b/>
          <w:szCs w:val="20"/>
        </w:rPr>
        <w:t>Závěrečná ustanovení</w:t>
      </w:r>
    </w:p>
    <w:p w14:paraId="5FFB9A24" w14:textId="77777777" w:rsidR="00327D7B" w:rsidRPr="00DA2C52" w:rsidRDefault="00327D7B" w:rsidP="00060B31">
      <w:pPr>
        <w:spacing w:line="280" w:lineRule="atLeast"/>
        <w:jc w:val="both"/>
        <w:rPr>
          <w:rFonts w:cs="Arial"/>
          <w:b/>
          <w:szCs w:val="20"/>
        </w:rPr>
      </w:pPr>
    </w:p>
    <w:p w14:paraId="389013BD" w14:textId="7972F89A" w:rsidR="00F55AEC" w:rsidRPr="00E42861" w:rsidRDefault="00DA24BA" w:rsidP="00E42861">
      <w:pPr>
        <w:numPr>
          <w:ilvl w:val="0"/>
          <w:numId w:val="12"/>
        </w:numPr>
        <w:spacing w:after="120" w:line="280" w:lineRule="atLeast"/>
        <w:jc w:val="both"/>
        <w:rPr>
          <w:rFonts w:cs="Arial"/>
          <w:szCs w:val="20"/>
        </w:rPr>
      </w:pPr>
      <w:r w:rsidRPr="00835C38">
        <w:rPr>
          <w:rFonts w:cs="Arial"/>
          <w:szCs w:val="20"/>
        </w:rPr>
        <w:t xml:space="preserve">VNP </w:t>
      </w:r>
      <w:r w:rsidR="00835C38" w:rsidRPr="00DA24BA">
        <w:rPr>
          <w:rFonts w:cs="Arial"/>
          <w:szCs w:val="20"/>
        </w:rPr>
        <w:t>společně s dalšími dokumenty, na které tato smlouva ve smyslu § 1751</w:t>
      </w:r>
      <w:r w:rsidR="00835C38">
        <w:rPr>
          <w:rFonts w:cs="Arial"/>
          <w:szCs w:val="20"/>
        </w:rPr>
        <w:t xml:space="preserve"> </w:t>
      </w:r>
      <w:r w:rsidR="00900C5F">
        <w:rPr>
          <w:rFonts w:cs="Arial"/>
        </w:rPr>
        <w:t>občanského zákoníku</w:t>
      </w:r>
      <w:r w:rsidR="00900C5F" w:rsidDel="00900C5F">
        <w:rPr>
          <w:rFonts w:cs="Arial"/>
          <w:szCs w:val="20"/>
        </w:rPr>
        <w:t xml:space="preserve"> </w:t>
      </w:r>
      <w:r w:rsidR="00835C38" w:rsidRPr="00DA24BA">
        <w:rPr>
          <w:rFonts w:cs="Arial"/>
          <w:szCs w:val="20"/>
        </w:rPr>
        <w:t xml:space="preserve">odkazuje, společně tvoří obchodní podmínky </w:t>
      </w:r>
      <w:r w:rsidR="00835C38">
        <w:rPr>
          <w:rFonts w:cs="Arial"/>
          <w:szCs w:val="20"/>
        </w:rPr>
        <w:t>kupujícího</w:t>
      </w:r>
      <w:r w:rsidR="00835C38" w:rsidRPr="00DA24BA">
        <w:rPr>
          <w:rFonts w:cs="Arial"/>
          <w:szCs w:val="20"/>
        </w:rPr>
        <w:t>.</w:t>
      </w:r>
      <w:r w:rsidR="00835C38">
        <w:rPr>
          <w:rFonts w:cs="Arial"/>
          <w:szCs w:val="20"/>
        </w:rPr>
        <w:t xml:space="preserve"> </w:t>
      </w:r>
      <w:r w:rsidR="00835C38" w:rsidRPr="00DA24BA">
        <w:rPr>
          <w:rFonts w:cs="Arial"/>
          <w:szCs w:val="20"/>
        </w:rPr>
        <w:t xml:space="preserve">Podpisem </w:t>
      </w:r>
      <w:r w:rsidR="00835C38">
        <w:rPr>
          <w:rFonts w:cs="Arial"/>
          <w:szCs w:val="20"/>
        </w:rPr>
        <w:t xml:space="preserve">této </w:t>
      </w:r>
      <w:r w:rsidR="00835C38" w:rsidRPr="00DA24BA">
        <w:rPr>
          <w:rFonts w:cs="Arial"/>
          <w:szCs w:val="20"/>
        </w:rPr>
        <w:t xml:space="preserve">smlouvy </w:t>
      </w:r>
      <w:r w:rsidR="00835C38">
        <w:rPr>
          <w:rFonts w:cs="Arial"/>
          <w:szCs w:val="20"/>
        </w:rPr>
        <w:t>prodávající</w:t>
      </w:r>
      <w:r w:rsidR="00835C38" w:rsidRPr="00DA24BA">
        <w:rPr>
          <w:rFonts w:cs="Arial"/>
          <w:szCs w:val="20"/>
        </w:rPr>
        <w:t xml:space="preserve"> potvrzuje, že tyto obchodní podmínky obdržel, seznámil se a souhlasí s nimi a bude se jimi řídit. Porušení těchto obchodních podmínek ze strany </w:t>
      </w:r>
      <w:r w:rsidR="00835C38">
        <w:rPr>
          <w:rFonts w:cs="Arial"/>
          <w:szCs w:val="20"/>
        </w:rPr>
        <w:t>prodávajícího</w:t>
      </w:r>
      <w:r w:rsidR="00835C38" w:rsidRPr="00DA24BA">
        <w:rPr>
          <w:rFonts w:cs="Arial"/>
          <w:szCs w:val="20"/>
        </w:rPr>
        <w:t xml:space="preserve"> je považováno za podstatné porušení smlouvy, které zakládá právo </w:t>
      </w:r>
      <w:r w:rsidR="00835C38">
        <w:rPr>
          <w:rFonts w:cs="Arial"/>
          <w:szCs w:val="20"/>
        </w:rPr>
        <w:t>kupujícího</w:t>
      </w:r>
      <w:r w:rsidR="00835C38" w:rsidRPr="00DA24BA">
        <w:rPr>
          <w:rFonts w:cs="Arial"/>
          <w:szCs w:val="20"/>
        </w:rPr>
        <w:t xml:space="preserve"> od smlouvy odstoupit. </w:t>
      </w:r>
      <w:r w:rsidR="00835C38">
        <w:rPr>
          <w:rFonts w:cs="Arial"/>
          <w:szCs w:val="20"/>
        </w:rPr>
        <w:t>Prodávající</w:t>
      </w:r>
      <w:r w:rsidR="00835C38" w:rsidRPr="00DA24BA">
        <w:rPr>
          <w:rFonts w:cs="Arial"/>
          <w:szCs w:val="20"/>
        </w:rPr>
        <w:t xml:space="preserve"> prohlašuje, že má tyto obchodní podmínky </w:t>
      </w:r>
      <w:r w:rsidR="00835C38">
        <w:rPr>
          <w:rFonts w:cs="Arial"/>
          <w:szCs w:val="20"/>
        </w:rPr>
        <w:t>kupujícího</w:t>
      </w:r>
      <w:r w:rsidR="00835C38" w:rsidRPr="00DA24BA">
        <w:rPr>
          <w:rFonts w:cs="Arial"/>
          <w:szCs w:val="20"/>
        </w:rPr>
        <w:t xml:space="preserve"> ve znění platném k datu </w:t>
      </w:r>
      <w:r w:rsidR="00835C38">
        <w:rPr>
          <w:rFonts w:cs="Arial"/>
          <w:szCs w:val="20"/>
        </w:rPr>
        <w:t>u</w:t>
      </w:r>
      <w:r w:rsidR="00835C38" w:rsidRPr="00DA24BA">
        <w:rPr>
          <w:rFonts w:cs="Arial"/>
          <w:szCs w:val="20"/>
        </w:rPr>
        <w:t xml:space="preserve">zavření smlouvy k dispozici a že je mu jejich obsah znám. </w:t>
      </w:r>
      <w:r w:rsidR="00835C38">
        <w:rPr>
          <w:rFonts w:cs="Arial"/>
          <w:szCs w:val="20"/>
        </w:rPr>
        <w:t>Kupující</w:t>
      </w:r>
      <w:r w:rsidR="00835C38" w:rsidRPr="00FA5EC2">
        <w:rPr>
          <w:rFonts w:cs="Arial"/>
          <w:szCs w:val="20"/>
        </w:rPr>
        <w:t xml:space="preserve"> </w:t>
      </w:r>
      <w:r w:rsidR="00835C38" w:rsidRPr="00DA24BA">
        <w:rPr>
          <w:rFonts w:cs="Arial"/>
          <w:szCs w:val="20"/>
        </w:rPr>
        <w:t>zveřejňuje dokumenty</w:t>
      </w:r>
      <w:r w:rsidR="00835C38">
        <w:rPr>
          <w:rFonts w:cs="Arial"/>
          <w:szCs w:val="20"/>
        </w:rPr>
        <w:t xml:space="preserve"> </w:t>
      </w:r>
      <w:r w:rsidR="00835C38" w:rsidRPr="00F55AEC">
        <w:rPr>
          <w:rFonts w:cs="Arial"/>
          <w:szCs w:val="20"/>
        </w:rPr>
        <w:t>vč</w:t>
      </w:r>
      <w:r w:rsidR="00500ECE">
        <w:rPr>
          <w:rFonts w:cs="Arial"/>
          <w:szCs w:val="20"/>
        </w:rPr>
        <w:t>etně těchto obchodních podmínek </w:t>
      </w:r>
      <w:r w:rsidR="00835C38" w:rsidRPr="00F55AEC">
        <w:rPr>
          <w:rFonts w:cs="Arial"/>
          <w:szCs w:val="20"/>
        </w:rPr>
        <w:t>na</w:t>
      </w:r>
      <w:r w:rsidR="00500ECE">
        <w:rPr>
          <w:rFonts w:cs="Arial"/>
          <w:szCs w:val="20"/>
        </w:rPr>
        <w:t> </w:t>
      </w:r>
      <w:r w:rsidR="00835C38" w:rsidRPr="00F55AEC">
        <w:rPr>
          <w:rFonts w:cs="Arial"/>
          <w:szCs w:val="20"/>
        </w:rPr>
        <w:t>internetové</w:t>
      </w:r>
      <w:r w:rsidR="00500ECE">
        <w:rPr>
          <w:rFonts w:cs="Arial"/>
          <w:szCs w:val="20"/>
        </w:rPr>
        <w:t> </w:t>
      </w:r>
      <w:r w:rsidR="00835C38" w:rsidRPr="00F55AEC">
        <w:rPr>
          <w:rFonts w:cs="Arial"/>
          <w:szCs w:val="20"/>
        </w:rPr>
        <w:t>adrese</w:t>
      </w:r>
      <w:r w:rsidR="00BF4AD8">
        <w:rPr>
          <w:rFonts w:cs="Arial"/>
          <w:szCs w:val="20"/>
        </w:rPr>
        <w:t xml:space="preserve"> </w:t>
      </w:r>
      <w:r w:rsidR="000B299A" w:rsidRPr="003B3246">
        <w:rPr>
          <w:rStyle w:val="Hypertextovodkaz"/>
          <w:rFonts w:cs="Arial"/>
          <w:szCs w:val="20"/>
        </w:rPr>
        <w:t>https://www.egd.cz/vseobecne-nakupni-podminky</w:t>
      </w:r>
      <w:r w:rsidR="00835C38" w:rsidRPr="00500ECE">
        <w:rPr>
          <w:rFonts w:cs="Arial"/>
          <w:szCs w:val="20"/>
        </w:rPr>
        <w:t>.</w:t>
      </w:r>
      <w:r w:rsidR="00F55AEC" w:rsidRPr="00500ECE">
        <w:rPr>
          <w:rFonts w:cs="Arial"/>
          <w:szCs w:val="20"/>
        </w:rPr>
        <w:t xml:space="preserve"> </w:t>
      </w:r>
      <w:r w:rsidR="00835C38" w:rsidRPr="00500ECE">
        <w:rPr>
          <w:rFonts w:cs="Arial"/>
          <w:szCs w:val="20"/>
        </w:rPr>
        <w:t xml:space="preserve">Smluvní strany se dohodly, že kupující je oprávněn tyto dokumenty jednostranně měnit a/nebo doplňovat. Kupující však bude o takových případných změnách svých obchodních podmínek prodávajícího informovat, a to písemným oznámením na adresu prodávajícího nebo elektronickou poštou na emailovou </w:t>
      </w:r>
      <w:r w:rsidR="00835C38" w:rsidRPr="00500ECE">
        <w:rPr>
          <w:rFonts w:cs="Arial"/>
          <w:szCs w:val="20"/>
        </w:rPr>
        <w:lastRenderedPageBreak/>
        <w:t xml:space="preserve">adresu, obojí uvedené v záhlaví této smlouvy. Aktualizované znění obchodních podmínek pak bude také vždy k dispozici na výše zmíněné internetové adrese. S takovou jednostrannou změnou obchodních podmínek kupujícího je prodávající oprávněn vyslovit nesouhlas, a to do 14 dnů od data doručení oznámení o změně stejným způsobem, jako mu bylo oznámení o změně doručeno, jinak se má za to, že se změnou souhlasí. V případě vyslovení nesouhlasu prodávajícího se změnou obchodních podmínek kupujícího je kupující oprávněn smlouvu vypovědět, a to ve lhůtě 20 </w:t>
      </w:r>
      <w:r w:rsidR="00496A43" w:rsidRPr="00500ECE">
        <w:rPr>
          <w:rFonts w:cs="Arial"/>
          <w:szCs w:val="20"/>
        </w:rPr>
        <w:t xml:space="preserve">pracovních </w:t>
      </w:r>
      <w:r w:rsidR="00835C38" w:rsidRPr="00500ECE">
        <w:rPr>
          <w:rFonts w:cs="Arial"/>
          <w:szCs w:val="20"/>
        </w:rPr>
        <w:t>dnů od doručení nesouhlasného vyjádření prodávajícího se změnou obchodních podmínek.</w:t>
      </w:r>
      <w:r w:rsidR="00A660EE" w:rsidRPr="00500ECE">
        <w:rPr>
          <w:rFonts w:cs="Arial"/>
          <w:szCs w:val="20"/>
        </w:rPr>
        <w:t xml:space="preserve"> Výpovědní doba činí </w:t>
      </w:r>
      <w:r w:rsidR="00835C38" w:rsidRPr="00500ECE">
        <w:rPr>
          <w:rFonts w:cs="Arial"/>
          <w:szCs w:val="20"/>
        </w:rPr>
        <w:t xml:space="preserve">6 měsíců. Nevyužije-li kupující ve lhůtě své právo dle předchozí věty smlouvu vypovědět z důvodu vyslovení nesouhlasu prodávajícího se změnou obchodních podmínek kupujícího, trvá smlouva i nadále, a to za použití obchodních podmínek ve znění před jejich změnou, se kterou prodávající v souladu s touto smlouvou vyslovil nesouhlas. Pokud v některých ustanoveních obchodních podmínek jsou povinnosti vztaženy k subjektu E.ON Česká republika, s.r.o., platí tyto povinnosti </w:t>
      </w:r>
      <w:r w:rsidR="00835C38" w:rsidRPr="00FE3275">
        <w:rPr>
          <w:rFonts w:cs="Arial"/>
          <w:szCs w:val="20"/>
        </w:rPr>
        <w:t>shodně, jako kdyby na takovém místě obchodních podmínek byl uveden kupující.</w:t>
      </w:r>
    </w:p>
    <w:p w14:paraId="5D6EC6E9" w14:textId="77777777" w:rsidR="00FB540A" w:rsidRPr="00594509" w:rsidRDefault="00FB540A" w:rsidP="00FB540A">
      <w:pPr>
        <w:numPr>
          <w:ilvl w:val="0"/>
          <w:numId w:val="12"/>
        </w:numPr>
        <w:spacing w:after="120" w:line="280" w:lineRule="atLeast"/>
        <w:jc w:val="both"/>
        <w:rPr>
          <w:rFonts w:cs="Arial"/>
          <w:szCs w:val="20"/>
        </w:rPr>
      </w:pPr>
      <w:r w:rsidRPr="006B2850">
        <w:rPr>
          <w:rFonts w:cs="Arial"/>
          <w:szCs w:val="20"/>
        </w:rPr>
        <w:t>V případě rozporu mezi ustanoveními této kupní smlouvy a výše zmíněných obchodních podmínek mají přednost ustanovení uvedená v této smlouvě. V případě rozporu doložky INCOTERMS 20</w:t>
      </w:r>
      <w:r>
        <w:rPr>
          <w:rFonts w:cs="Arial"/>
          <w:szCs w:val="20"/>
        </w:rPr>
        <w:t>2</w:t>
      </w:r>
      <w:r w:rsidRPr="006B2850">
        <w:rPr>
          <w:rFonts w:cs="Arial"/>
          <w:szCs w:val="20"/>
        </w:rPr>
        <w:t>0, na kterou odkazuje tato smlouva a obchodních podmínek, má přednost tato doložka INCOTERMS 20</w:t>
      </w:r>
      <w:r>
        <w:rPr>
          <w:rFonts w:cs="Arial"/>
          <w:szCs w:val="20"/>
        </w:rPr>
        <w:t>2</w:t>
      </w:r>
      <w:r w:rsidRPr="006B2850">
        <w:rPr>
          <w:rFonts w:cs="Arial"/>
          <w:szCs w:val="20"/>
        </w:rPr>
        <w:t xml:space="preserve">0. </w:t>
      </w:r>
    </w:p>
    <w:p w14:paraId="5FFB9A28" w14:textId="47DC3997" w:rsidR="001A6839" w:rsidRPr="00E42861" w:rsidRDefault="001A6839" w:rsidP="00E42861">
      <w:pPr>
        <w:numPr>
          <w:ilvl w:val="0"/>
          <w:numId w:val="12"/>
        </w:numPr>
        <w:spacing w:after="120" w:line="280" w:lineRule="atLeast"/>
        <w:jc w:val="both"/>
        <w:rPr>
          <w:rFonts w:cs="Arial"/>
          <w:szCs w:val="20"/>
        </w:rPr>
      </w:pPr>
      <w:r>
        <w:rPr>
          <w:rFonts w:cs="Arial"/>
          <w:szCs w:val="20"/>
        </w:rPr>
        <w:t>Prodávající bere na vědomí, že jakákoli právní jednání na základě této smlouvy může vůči němu činit zástupce kupujícího, zejména společnost E.ON Česká republika, s.r.o.</w:t>
      </w:r>
    </w:p>
    <w:p w14:paraId="5FFB9A2A" w14:textId="4E39F271" w:rsidR="00327D7B" w:rsidRPr="00E42861" w:rsidRDefault="00327D7B" w:rsidP="00E42861">
      <w:pPr>
        <w:numPr>
          <w:ilvl w:val="0"/>
          <w:numId w:val="12"/>
        </w:numPr>
        <w:spacing w:after="120" w:line="280" w:lineRule="atLeast"/>
        <w:jc w:val="both"/>
        <w:rPr>
          <w:rFonts w:cs="Arial"/>
          <w:szCs w:val="20"/>
        </w:rPr>
      </w:pPr>
      <w:r w:rsidRPr="00DA2C52">
        <w:rPr>
          <w:rFonts w:cs="Arial"/>
          <w:szCs w:val="20"/>
        </w:rPr>
        <w:t>Pokud není ve smlouvě výslovně uvedeno</w:t>
      </w:r>
      <w:r w:rsidR="00FA0F43">
        <w:rPr>
          <w:rFonts w:cs="Arial"/>
          <w:szCs w:val="20"/>
        </w:rPr>
        <w:t xml:space="preserve"> jinak</w:t>
      </w:r>
      <w:r w:rsidRPr="00DA2C52">
        <w:rPr>
          <w:rFonts w:cs="Arial"/>
          <w:szCs w:val="20"/>
        </w:rPr>
        <w:t xml:space="preserve">, řídí se smluvní strany příslušnými ustanoveními </w:t>
      </w:r>
      <w:r w:rsidR="00900C5F" w:rsidRPr="00900C5F">
        <w:rPr>
          <w:rFonts w:cs="Arial"/>
          <w:szCs w:val="20"/>
        </w:rPr>
        <w:t>občanského zákoníku</w:t>
      </w:r>
      <w:r w:rsidRPr="00DA2C52">
        <w:rPr>
          <w:rFonts w:cs="Arial"/>
          <w:szCs w:val="20"/>
        </w:rPr>
        <w:t>.</w:t>
      </w:r>
    </w:p>
    <w:p w14:paraId="5FFB9A2C" w14:textId="41E89222" w:rsidR="008900B3" w:rsidRPr="00E42861" w:rsidRDefault="00327D7B" w:rsidP="00E42861">
      <w:pPr>
        <w:widowControl w:val="0"/>
        <w:numPr>
          <w:ilvl w:val="0"/>
          <w:numId w:val="12"/>
        </w:numPr>
        <w:suppressAutoHyphens/>
        <w:spacing w:after="120" w:line="280" w:lineRule="atLeast"/>
        <w:jc w:val="both"/>
      </w:pPr>
      <w:r w:rsidRPr="00DA2C52">
        <w:t>Jakékoliv změny této smlouv</w:t>
      </w:r>
      <w:r w:rsidR="00FA0F43">
        <w:t>y</w:t>
      </w:r>
      <w:r w:rsidRPr="00DA2C52">
        <w:t xml:space="preserve"> je možné provádět pouze písemně </w:t>
      </w:r>
      <w:r w:rsidR="00823F1D" w:rsidRPr="00DA2C52">
        <w:t>formou dodatku k této smlouvě v souladu s </w:t>
      </w:r>
      <w:r w:rsidR="00900C5F">
        <w:t>občanským zákoníkem</w:t>
      </w:r>
      <w:r w:rsidR="00900C5F" w:rsidRPr="00DA2C52">
        <w:t xml:space="preserve"> </w:t>
      </w:r>
      <w:r w:rsidR="00823F1D" w:rsidRPr="00DA2C52">
        <w:t>a Z</w:t>
      </w:r>
      <w:r w:rsidR="00E869AA">
        <w:t>Z</w:t>
      </w:r>
      <w:r w:rsidR="00823F1D" w:rsidRPr="00DA2C52">
        <w:t xml:space="preserve">VZ. </w:t>
      </w:r>
      <w:r w:rsidR="00145F4C" w:rsidRPr="00DA2C52">
        <w:t xml:space="preserve">Změny v kontaktních údajích lze činit i jednostranným </w:t>
      </w:r>
      <w:r w:rsidR="00835C38">
        <w:t>písemným oznámením (v listinné</w:t>
      </w:r>
      <w:r w:rsidR="00145F4C" w:rsidRPr="00DA2C52">
        <w:t xml:space="preserve"> nebo v elektronické form</w:t>
      </w:r>
      <w:r w:rsidR="00835C38">
        <w:t>ě) podepsaným oprávněnou osobou</w:t>
      </w:r>
      <w:r w:rsidR="00145F4C" w:rsidRPr="00DA2C52">
        <w:t xml:space="preserve"> </w:t>
      </w:r>
      <w:r w:rsidR="00FE3275" w:rsidRPr="00DA2C52">
        <w:t xml:space="preserve">(elektronicky ověřeným podpisem) </w:t>
      </w:r>
      <w:r w:rsidR="00145F4C" w:rsidRPr="00DA2C52">
        <w:t>nebo i prostým emailem prostřednictvím emailových adres kontaktních osob.</w:t>
      </w:r>
      <w:r w:rsidR="00FE3275">
        <w:t xml:space="preserve"> </w:t>
      </w:r>
    </w:p>
    <w:p w14:paraId="5FFB9A2E" w14:textId="42F7D30F" w:rsidR="008900B3" w:rsidRPr="00DA2C52" w:rsidRDefault="00153034" w:rsidP="00E42861">
      <w:pPr>
        <w:widowControl w:val="0"/>
        <w:numPr>
          <w:ilvl w:val="0"/>
          <w:numId w:val="12"/>
        </w:numPr>
        <w:suppressAutoHyphens/>
        <w:spacing w:after="120" w:line="280" w:lineRule="atLeast"/>
        <w:jc w:val="both"/>
      </w:pPr>
      <w:r>
        <w:t>Smluvní strany se zavazují</w:t>
      </w:r>
      <w:r w:rsidR="008900B3" w:rsidRPr="00DA2C52">
        <w:t>, že vůči třetím stranám bud</w:t>
      </w:r>
      <w:r>
        <w:t>ou</w:t>
      </w:r>
      <w:r w:rsidR="008900B3" w:rsidRPr="00DA2C52">
        <w:t xml:space="preserve"> zachovávat mlčenlivost o podmínkách této smlouvy</w:t>
      </w:r>
      <w:r>
        <w:t xml:space="preserve"> s výjimkou případů výslovně zmíněných v této smlouv</w:t>
      </w:r>
      <w:r w:rsidR="003E62DA">
        <w:t>ě</w:t>
      </w:r>
      <w:r w:rsidR="00E42861">
        <w:t>.</w:t>
      </w:r>
    </w:p>
    <w:p w14:paraId="5FFB9A30" w14:textId="583471D8" w:rsidR="008900B3" w:rsidRPr="00E42861" w:rsidRDefault="008900B3" w:rsidP="00E42861">
      <w:pPr>
        <w:widowControl w:val="0"/>
        <w:numPr>
          <w:ilvl w:val="0"/>
          <w:numId w:val="12"/>
        </w:numPr>
        <w:suppressAutoHyphens/>
        <w:spacing w:after="120" w:line="280" w:lineRule="atLeast"/>
        <w:jc w:val="both"/>
      </w:pPr>
      <w:r w:rsidRPr="00DA2C52">
        <w:t>Pokud některé ujednání této smlouvy bude umožňovat dvojí výklad, bude nejednoznačným</w:t>
      </w:r>
      <w:r w:rsidR="00057D88" w:rsidRPr="00DA2C52">
        <w:t>,</w:t>
      </w:r>
      <w:r w:rsidRPr="00DA2C52">
        <w:t xml:space="preserve"> neúčinným</w:t>
      </w:r>
      <w:r w:rsidR="00057D88" w:rsidRPr="00DA2C52">
        <w:t xml:space="preserve"> či neplatným</w:t>
      </w:r>
      <w:r w:rsidRPr="00DA2C52">
        <w:t xml:space="preserve">, zavazují se obě smluvní strany takové ujednání nahradit bez průtahů ujednáním, které bude co nejlépe odpovídat </w:t>
      </w:r>
      <w:r w:rsidR="00EE2AD8" w:rsidRPr="00DA2C52">
        <w:t>smyslu</w:t>
      </w:r>
      <w:r w:rsidRPr="00DA2C52">
        <w:t xml:space="preserve"> a </w:t>
      </w:r>
      <w:r w:rsidR="00EE2AD8" w:rsidRPr="00DA2C52">
        <w:t>účelu</w:t>
      </w:r>
      <w:r w:rsidRPr="00DA2C52">
        <w:t xml:space="preserve"> smlouvy. Ostatní ujednání této smlouvy tím zůstávají nedotčena.</w:t>
      </w:r>
    </w:p>
    <w:p w14:paraId="5FFB9A32" w14:textId="4BED2583" w:rsidR="00B11978" w:rsidRPr="00E42861" w:rsidRDefault="00327D7B" w:rsidP="00E42861">
      <w:pPr>
        <w:pStyle w:val="Odstavecseseznamem"/>
        <w:numPr>
          <w:ilvl w:val="0"/>
          <w:numId w:val="12"/>
        </w:numPr>
        <w:spacing w:after="120" w:line="280" w:lineRule="atLeast"/>
        <w:jc w:val="both"/>
        <w:rPr>
          <w:rFonts w:cs="Arial"/>
        </w:rPr>
      </w:pPr>
      <w:r w:rsidRPr="00DA2C52">
        <w:rPr>
          <w:rFonts w:cs="Arial"/>
        </w:rPr>
        <w:t xml:space="preserve">Spory vzniklé při plnění této smlouvy nebo neuspokojené nároky některé smluvní strany budou řešeny jednáním. Nepodaří-li se spornou záležitost nebo nárok takto vyřešit, je kterákoliv ze smluvních stran oprávněna předložit věc k rozhodnutí příslušnému soudu. </w:t>
      </w:r>
      <w:r w:rsidR="003E62DA">
        <w:rPr>
          <w:rFonts w:cs="Arial"/>
        </w:rPr>
        <w:t>Smluvní s</w:t>
      </w:r>
      <w:r w:rsidR="00BE181B" w:rsidRPr="00DA2C52">
        <w:rPr>
          <w:rFonts w:cs="Arial"/>
        </w:rPr>
        <w:t xml:space="preserve">trany se ve smyslu ustanovení § </w:t>
      </w:r>
      <w:r w:rsidR="00BE181B" w:rsidRPr="00D026F8">
        <w:rPr>
          <w:rFonts w:cs="Arial"/>
        </w:rPr>
        <w:t>89a zákona č. 99/1963 Sb.,</w:t>
      </w:r>
      <w:r w:rsidR="00BE181B" w:rsidRPr="00DA2C52">
        <w:rPr>
          <w:rFonts w:cs="Arial"/>
        </w:rPr>
        <w:t xml:space="preserve"> občanský soudní řád, ve znění pozdějších předpisů dohodly, že místně příslušným soudem pro řešení sporů bude </w:t>
      </w:r>
      <w:r w:rsidR="00153034">
        <w:rPr>
          <w:rFonts w:cs="Arial"/>
        </w:rPr>
        <w:t>Okresní</w:t>
      </w:r>
      <w:r w:rsidR="00BE181B" w:rsidRPr="00DA2C52">
        <w:rPr>
          <w:rFonts w:cs="Arial"/>
        </w:rPr>
        <w:t xml:space="preserve"> soud </w:t>
      </w:r>
      <w:r w:rsidR="00153034">
        <w:rPr>
          <w:rFonts w:cs="Arial"/>
        </w:rPr>
        <w:t>v Českých Budějovicích</w:t>
      </w:r>
      <w:r w:rsidR="00BE181B" w:rsidRPr="00DA2C52">
        <w:rPr>
          <w:rFonts w:cs="Arial"/>
        </w:rPr>
        <w:t>.</w:t>
      </w:r>
    </w:p>
    <w:p w14:paraId="5455BC4A" w14:textId="55A0F592" w:rsidR="00FB540A" w:rsidRPr="00FB540A" w:rsidRDefault="00FB540A" w:rsidP="00FB540A">
      <w:pPr>
        <w:widowControl w:val="0"/>
        <w:numPr>
          <w:ilvl w:val="0"/>
          <w:numId w:val="12"/>
        </w:numPr>
        <w:suppressAutoHyphens/>
        <w:spacing w:after="120" w:line="280" w:lineRule="atLeast"/>
        <w:jc w:val="both"/>
      </w:pPr>
      <w:r w:rsidRPr="007978AF">
        <w:rPr>
          <w:rFonts w:cs="Arial"/>
          <w:szCs w:val="20"/>
        </w:rPr>
        <w:t xml:space="preserve">Tato smlouva je podepsána smluvními stranami </w:t>
      </w:r>
      <w:r>
        <w:rPr>
          <w:rFonts w:cs="Arial"/>
          <w:szCs w:val="20"/>
        </w:rPr>
        <w:t>elektronicky</w:t>
      </w:r>
      <w:r w:rsidR="00B15C45">
        <w:rPr>
          <w:rFonts w:cs="Arial"/>
          <w:szCs w:val="20"/>
        </w:rPr>
        <w:t xml:space="preserve"> </w:t>
      </w:r>
      <w:r w:rsidR="00B15C45" w:rsidRPr="001C1220">
        <w:rPr>
          <w:rFonts w:cs="Arial"/>
          <w:szCs w:val="20"/>
        </w:rPr>
        <w:t>kvalifikovanými el. podpisy ověřenými certifikační autoritou</w:t>
      </w:r>
      <w:r>
        <w:rPr>
          <w:rFonts w:cs="Arial"/>
          <w:szCs w:val="20"/>
        </w:rPr>
        <w:t>. Každá smluvní strana obdrží elektronický originál smlouvy.</w:t>
      </w:r>
    </w:p>
    <w:p w14:paraId="69CBCC42" w14:textId="729201D3" w:rsidR="00FB540A" w:rsidRPr="00837290" w:rsidRDefault="00FB540A" w:rsidP="00FB540A">
      <w:pPr>
        <w:widowControl w:val="0"/>
        <w:numPr>
          <w:ilvl w:val="0"/>
          <w:numId w:val="12"/>
        </w:numPr>
        <w:suppressAutoHyphens/>
        <w:spacing w:after="120" w:line="280" w:lineRule="atLeast"/>
        <w:jc w:val="both"/>
      </w:pPr>
      <w:r>
        <w:rPr>
          <w:rFonts w:cs="Arial"/>
          <w:szCs w:val="20"/>
        </w:rPr>
        <w:t xml:space="preserve">Tato smlouva je vyhotovena v českém jazyce. Dokumenty předávané mezi smluvními stranami při plnění této smlouvy, zejména výzvy k plnění a dodací listy, musí být v českém nebo slovenském jazyce a veškerá komunikace mezi smluvními stranami uskutečňovaná při plnění této smlouvy musí </w:t>
      </w:r>
      <w:r>
        <w:rPr>
          <w:rFonts w:cs="Arial"/>
          <w:szCs w:val="20"/>
        </w:rPr>
        <w:lastRenderedPageBreak/>
        <w:t>probíhat rovněž v českém nebo slovenském jazyce, např. prostřednictvím osoby nebo osob pověřených za tímto účelem smluvními stranami.</w:t>
      </w:r>
    </w:p>
    <w:p w14:paraId="5FFB9A36" w14:textId="26D9ADF5" w:rsidR="00ED41A4" w:rsidRPr="00DA2C52" w:rsidRDefault="00327D7B" w:rsidP="00E42861">
      <w:pPr>
        <w:widowControl w:val="0"/>
        <w:numPr>
          <w:ilvl w:val="0"/>
          <w:numId w:val="12"/>
        </w:numPr>
        <w:suppressAutoHyphens/>
        <w:spacing w:after="120" w:line="280" w:lineRule="atLeast"/>
        <w:jc w:val="both"/>
      </w:pPr>
      <w:r w:rsidRPr="00DA2C52">
        <w:rPr>
          <w:rFonts w:cs="Arial"/>
          <w:szCs w:val="20"/>
        </w:rPr>
        <w:t xml:space="preserve">Smlouva nabývá účinnosti </w:t>
      </w:r>
      <w:r w:rsidR="002044EE">
        <w:rPr>
          <w:rFonts w:cs="Arial"/>
          <w:szCs w:val="20"/>
        </w:rPr>
        <w:t>v souladu se čl. VIII. odst. 1 této smlouvy</w:t>
      </w:r>
    </w:p>
    <w:p w14:paraId="1510DBC1" w14:textId="3155C218" w:rsidR="00415298" w:rsidRPr="00E42861" w:rsidRDefault="00153034" w:rsidP="00E42861">
      <w:pPr>
        <w:widowControl w:val="0"/>
        <w:numPr>
          <w:ilvl w:val="0"/>
          <w:numId w:val="12"/>
        </w:numPr>
        <w:suppressAutoHyphens/>
        <w:spacing w:after="120" w:line="280" w:lineRule="atLeast"/>
        <w:jc w:val="both"/>
        <w:rPr>
          <w:rFonts w:cs="Arial"/>
          <w:szCs w:val="20"/>
        </w:rPr>
      </w:pPr>
      <w:r w:rsidRPr="009D5595">
        <w:t>Prodávající</w:t>
      </w:r>
      <w:r w:rsidR="00ED41A4" w:rsidRPr="009D5595">
        <w:t xml:space="preserve"> </w:t>
      </w:r>
      <w:r w:rsidR="000F0357" w:rsidRPr="009D5595">
        <w:rPr>
          <w:rFonts w:cs="Arial"/>
          <w:szCs w:val="20"/>
        </w:rPr>
        <w:t xml:space="preserve">tímto prohlašuje, že na sebe </w:t>
      </w:r>
      <w:r w:rsidR="00ED41A4" w:rsidRPr="009D5595">
        <w:rPr>
          <w:rFonts w:cs="Arial"/>
          <w:szCs w:val="20"/>
        </w:rPr>
        <w:t xml:space="preserve">přebírá nebezpečí změny okolností </w:t>
      </w:r>
      <w:r w:rsidR="000F0357" w:rsidRPr="009D5595">
        <w:rPr>
          <w:rFonts w:cs="Arial"/>
          <w:szCs w:val="20"/>
        </w:rPr>
        <w:t xml:space="preserve">po uzavření této smlouvy </w:t>
      </w:r>
      <w:r w:rsidR="00ED41A4" w:rsidRPr="009D5595">
        <w:rPr>
          <w:rFonts w:cs="Arial"/>
          <w:szCs w:val="20"/>
        </w:rPr>
        <w:t>ve smyslu ust</w:t>
      </w:r>
      <w:r w:rsidR="00A4299D" w:rsidRPr="009D5595">
        <w:rPr>
          <w:rFonts w:cs="Arial"/>
          <w:szCs w:val="20"/>
        </w:rPr>
        <w:t>anovení</w:t>
      </w:r>
      <w:r w:rsidR="00ED41A4" w:rsidRPr="009D5595">
        <w:rPr>
          <w:rFonts w:cs="Arial"/>
          <w:szCs w:val="20"/>
        </w:rPr>
        <w:t xml:space="preserve"> §</w:t>
      </w:r>
      <w:r w:rsidR="000F0357" w:rsidRPr="009D5595">
        <w:rPr>
          <w:rFonts w:cs="Arial"/>
          <w:szCs w:val="20"/>
        </w:rPr>
        <w:t>§</w:t>
      </w:r>
      <w:r w:rsidR="00ED41A4" w:rsidRPr="009D5595">
        <w:rPr>
          <w:rFonts w:cs="Arial"/>
          <w:szCs w:val="20"/>
        </w:rPr>
        <w:t xml:space="preserve"> 1765 </w:t>
      </w:r>
      <w:r w:rsidR="000F0357" w:rsidRPr="009D5595">
        <w:rPr>
          <w:rFonts w:cs="Arial"/>
          <w:szCs w:val="20"/>
        </w:rPr>
        <w:t>a 1766</w:t>
      </w:r>
      <w:r w:rsidR="00ED41A4" w:rsidRPr="009D5595">
        <w:rPr>
          <w:rFonts w:cs="Arial"/>
          <w:szCs w:val="20"/>
        </w:rPr>
        <w:t xml:space="preserve"> </w:t>
      </w:r>
      <w:r w:rsidR="00D23D3C" w:rsidRPr="009D5595">
        <w:rPr>
          <w:rFonts w:cs="Arial"/>
          <w:szCs w:val="20"/>
        </w:rPr>
        <w:t>občanského zákoníku</w:t>
      </w:r>
      <w:r w:rsidR="00ED41A4" w:rsidRPr="009D5595">
        <w:rPr>
          <w:rFonts w:cs="Arial"/>
          <w:szCs w:val="20"/>
        </w:rPr>
        <w:t xml:space="preserve">. </w:t>
      </w:r>
    </w:p>
    <w:p w14:paraId="45825E89" w14:textId="5DE4A303" w:rsidR="00415298" w:rsidRPr="00E42861" w:rsidRDefault="00415298" w:rsidP="00E42861">
      <w:pPr>
        <w:widowControl w:val="0"/>
        <w:numPr>
          <w:ilvl w:val="0"/>
          <w:numId w:val="12"/>
        </w:numPr>
        <w:suppressAutoHyphens/>
        <w:spacing w:after="120" w:line="280" w:lineRule="atLeast"/>
        <w:jc w:val="both"/>
        <w:rPr>
          <w:rFonts w:cs="Arial"/>
          <w:szCs w:val="20"/>
        </w:rPr>
      </w:pPr>
      <w:r w:rsidRPr="009D5595">
        <w:rPr>
          <w:rFonts w:cs="Arial"/>
          <w:szCs w:val="20"/>
        </w:rPr>
        <w:t>Smluvní strany vylučují aplikaci následujících ustanovení občanského zákoníku na tuto smlouvu: § 557, §§ 1793 – 1795, § 1799</w:t>
      </w:r>
      <w:r w:rsidR="003439E8" w:rsidRPr="009D5595">
        <w:rPr>
          <w:rFonts w:cs="Arial"/>
          <w:szCs w:val="20"/>
        </w:rPr>
        <w:t xml:space="preserve"> a</w:t>
      </w:r>
      <w:r w:rsidRPr="009D5595">
        <w:rPr>
          <w:rFonts w:cs="Arial"/>
          <w:szCs w:val="20"/>
        </w:rPr>
        <w:t xml:space="preserve"> § 1800</w:t>
      </w:r>
      <w:r w:rsidR="003439E8" w:rsidRPr="009D5595">
        <w:rPr>
          <w:rFonts w:cs="Arial"/>
          <w:szCs w:val="20"/>
        </w:rPr>
        <w:t>.</w:t>
      </w:r>
    </w:p>
    <w:p w14:paraId="43193A4B" w14:textId="6EB5D3C8" w:rsidR="00415298" w:rsidRPr="00E42861" w:rsidRDefault="00415298" w:rsidP="00E42861">
      <w:pPr>
        <w:widowControl w:val="0"/>
        <w:numPr>
          <w:ilvl w:val="0"/>
          <w:numId w:val="12"/>
        </w:numPr>
        <w:suppressAutoHyphens/>
        <w:spacing w:after="120" w:line="280" w:lineRule="atLeast"/>
        <w:jc w:val="both"/>
        <w:rPr>
          <w:rFonts w:cs="Arial"/>
          <w:szCs w:val="20"/>
        </w:rPr>
      </w:pPr>
      <w:r w:rsidRPr="009D5595">
        <w:rPr>
          <w:rFonts w:cs="Arial"/>
          <w:szCs w:val="20"/>
        </w:rPr>
        <w:t xml:space="preserve">Smluvní strany si nepřejí, aby nad rámec výslovných ustanovení této smlouvy byla jakákoliv práva a povinnosti dovozovány z dosavadní či budoucí praxe zavedené mezi smluvními stranami či zvyklostí zachovávaných obecně či v odvětví týkajícím se předmětu plnění této smlouvy, ledaže je ve </w:t>
      </w:r>
      <w:r w:rsidR="004503BE" w:rsidRPr="009D5595">
        <w:rPr>
          <w:rFonts w:cs="Arial"/>
          <w:szCs w:val="20"/>
        </w:rPr>
        <w:t>s</w:t>
      </w:r>
      <w:r w:rsidRPr="009D5595">
        <w:rPr>
          <w:rFonts w:cs="Arial"/>
          <w:szCs w:val="20"/>
        </w:rPr>
        <w:t xml:space="preserve">mlouvě výslovně sjednáno jinak. </w:t>
      </w:r>
    </w:p>
    <w:p w14:paraId="5FFB9A3A" w14:textId="6CAE1086" w:rsidR="009E3167" w:rsidRPr="00E42861" w:rsidRDefault="00415298" w:rsidP="00E42861">
      <w:pPr>
        <w:widowControl w:val="0"/>
        <w:numPr>
          <w:ilvl w:val="0"/>
          <w:numId w:val="12"/>
        </w:numPr>
        <w:suppressAutoHyphens/>
        <w:spacing w:after="120" w:line="280" w:lineRule="atLeast"/>
        <w:jc w:val="both"/>
        <w:rPr>
          <w:rFonts w:cs="Arial"/>
          <w:szCs w:val="20"/>
        </w:rPr>
      </w:pPr>
      <w:r w:rsidRPr="009D5595">
        <w:rPr>
          <w:rFonts w:cs="Arial"/>
          <w:szCs w:val="20"/>
        </w:rPr>
        <w:t>Odlišně od zákona smluvní strany ujednávají, že plnění prodávajícího nemůže být odepřeno, ani když budou splněny podmínky § 1912 odst. 1 občanského zákoníku.</w:t>
      </w:r>
    </w:p>
    <w:p w14:paraId="5FFB9A3C" w14:textId="279D9F79" w:rsidR="009E3167" w:rsidRPr="00E42861" w:rsidRDefault="0065209F" w:rsidP="000A3FC0">
      <w:pPr>
        <w:pStyle w:val="Odstavecseseznamem"/>
        <w:numPr>
          <w:ilvl w:val="0"/>
          <w:numId w:val="12"/>
        </w:numPr>
        <w:spacing w:after="120" w:line="280" w:lineRule="atLeast"/>
        <w:jc w:val="both"/>
        <w:rPr>
          <w:iCs/>
        </w:rPr>
      </w:pPr>
      <w:r>
        <w:rPr>
          <w:iCs/>
        </w:rPr>
        <w:t>Prodávající</w:t>
      </w:r>
      <w:r w:rsidRPr="00487203">
        <w:rPr>
          <w:iCs/>
        </w:rPr>
        <w:t xml:space="preserve"> </w:t>
      </w:r>
      <w:r w:rsidR="00835C38" w:rsidRPr="00487203">
        <w:rPr>
          <w:iCs/>
        </w:rPr>
        <w:t xml:space="preserve">prohlašuje, že ke dni podpisu smlouvy není veden v registru plátců DPH jako nespolehlivý plátce. Dále prohlašuje, že jeho bankovní účet uváděný v záhlaví smlouvy je totožný s jeho účtem zveřejněným v registru plátců DPH. </w:t>
      </w:r>
      <w:r>
        <w:rPr>
          <w:iCs/>
        </w:rPr>
        <w:t>P</w:t>
      </w:r>
      <w:r w:rsidRPr="0065209F">
        <w:rPr>
          <w:iCs/>
        </w:rPr>
        <w:t>rodávající</w:t>
      </w:r>
      <w:r w:rsidR="00835C38" w:rsidRPr="00487203">
        <w:rPr>
          <w:iCs/>
        </w:rPr>
        <w:t xml:space="preserve">, který je plátcem DPH a poskytovatelem zdanitelného plnění a v případě, že jím poskytnuté zdanitelné plnění nepodléhá režimu přenesení daňové povinnosti, se zavazuje, že povinnosti plynoucí mu ze zákona č. 235/2004 Sb., o dani z přidané hodnoty, ve znění pozdějších předpisů bude plnit řádně a včas. Zejména se zavazuje, že nebude úmyslně vystavovat </w:t>
      </w:r>
      <w:r>
        <w:rPr>
          <w:iCs/>
        </w:rPr>
        <w:t>kupujícího</w:t>
      </w:r>
      <w:r w:rsidRPr="00487203">
        <w:rPr>
          <w:iCs/>
        </w:rPr>
        <w:t xml:space="preserve"> </w:t>
      </w:r>
      <w:r w:rsidR="00835C38" w:rsidRPr="00487203">
        <w:rPr>
          <w:iCs/>
        </w:rPr>
        <w:t xml:space="preserve">riziku plnění z titulu ručení za nezaplacenou daň dle § 109 zákona o DPH. Pokud okolnosti budou nasvědčovat tomu, že by mohla ve vztahu ke zdanitelným plněním realizovaným </w:t>
      </w:r>
      <w:r w:rsidRPr="0065209F">
        <w:rPr>
          <w:iCs/>
        </w:rPr>
        <w:t>prodávající</w:t>
      </w:r>
      <w:r>
        <w:rPr>
          <w:iCs/>
        </w:rPr>
        <w:t>m</w:t>
      </w:r>
      <w:r w:rsidRPr="0065209F">
        <w:rPr>
          <w:iCs/>
        </w:rPr>
        <w:t xml:space="preserve"> </w:t>
      </w:r>
      <w:r w:rsidR="00835C38" w:rsidRPr="00487203">
        <w:rPr>
          <w:iCs/>
        </w:rPr>
        <w:t xml:space="preserve">na základě této smlouvy vzniknout ručitelská povinnost ve smyslu § 109 zákona o DPH, vyhrazuje si </w:t>
      </w:r>
      <w:r>
        <w:rPr>
          <w:iCs/>
        </w:rPr>
        <w:t>kupující</w:t>
      </w:r>
      <w:r w:rsidRPr="00487203">
        <w:rPr>
          <w:iCs/>
        </w:rPr>
        <w:t xml:space="preserve"> </w:t>
      </w:r>
      <w:r w:rsidR="00835C38" w:rsidRPr="00487203">
        <w:rPr>
          <w:iCs/>
        </w:rPr>
        <w:t xml:space="preserve">právo uhradit daň z těchto zdanitelných plnění místně příslušnému správci daně </w:t>
      </w:r>
      <w:r w:rsidRPr="0065209F">
        <w:rPr>
          <w:iCs/>
        </w:rPr>
        <w:t>prodávající</w:t>
      </w:r>
      <w:r>
        <w:rPr>
          <w:iCs/>
        </w:rPr>
        <w:t>ho</w:t>
      </w:r>
      <w:r w:rsidRPr="0065209F" w:rsidDel="0065209F">
        <w:rPr>
          <w:iCs/>
        </w:rPr>
        <w:t xml:space="preserve"> </w:t>
      </w:r>
      <w:r w:rsidR="00835C38" w:rsidRPr="00487203">
        <w:rPr>
          <w:iCs/>
        </w:rPr>
        <w:t xml:space="preserve">postupem podle § 109a téhož zákona. </w:t>
      </w:r>
      <w:r w:rsidR="006B3C1A">
        <w:rPr>
          <w:iCs/>
        </w:rPr>
        <w:t>Prodávajícímu</w:t>
      </w:r>
      <w:r w:rsidR="00835C38" w:rsidRPr="00487203">
        <w:rPr>
          <w:iCs/>
        </w:rPr>
        <w:t xml:space="preserve"> bude o tuto daň snížena úhrada. Aplikací výše uvedeného postupu zaniká závazek ve výši DPH uhrazené za </w:t>
      </w:r>
      <w:r w:rsidRPr="0065209F">
        <w:rPr>
          <w:iCs/>
        </w:rPr>
        <w:t>prodávající</w:t>
      </w:r>
      <w:r>
        <w:rPr>
          <w:iCs/>
        </w:rPr>
        <w:t>ho</w:t>
      </w:r>
      <w:r w:rsidR="00835C38" w:rsidRPr="00487203">
        <w:rPr>
          <w:iCs/>
        </w:rPr>
        <w:t xml:space="preserve">. Uplatnění tohoto postupu úhrady daně se </w:t>
      </w:r>
      <w:r>
        <w:rPr>
          <w:iCs/>
        </w:rPr>
        <w:t>kupující</w:t>
      </w:r>
      <w:r w:rsidRPr="00487203">
        <w:rPr>
          <w:iCs/>
        </w:rPr>
        <w:t xml:space="preserve"> </w:t>
      </w:r>
      <w:r w:rsidR="00835C38" w:rsidRPr="00487203">
        <w:rPr>
          <w:iCs/>
        </w:rPr>
        <w:t xml:space="preserve">zavazuje </w:t>
      </w:r>
      <w:r w:rsidRPr="0065209F">
        <w:rPr>
          <w:iCs/>
        </w:rPr>
        <w:t>prodávajíc</w:t>
      </w:r>
      <w:r w:rsidR="00FC15EE">
        <w:rPr>
          <w:iCs/>
        </w:rPr>
        <w:t>í</w:t>
      </w:r>
      <w:r>
        <w:rPr>
          <w:iCs/>
        </w:rPr>
        <w:t>mu</w:t>
      </w:r>
      <w:r w:rsidRPr="0065209F" w:rsidDel="0065209F">
        <w:rPr>
          <w:iCs/>
        </w:rPr>
        <w:t xml:space="preserve"> </w:t>
      </w:r>
      <w:r w:rsidR="00835C38">
        <w:rPr>
          <w:iCs/>
        </w:rPr>
        <w:t>neprodleně písemně oznámit.</w:t>
      </w:r>
    </w:p>
    <w:p w14:paraId="5FFB9A3D" w14:textId="77777777" w:rsidR="00327D7B" w:rsidRPr="00DA2C52" w:rsidRDefault="00327D7B" w:rsidP="008A3C64">
      <w:pPr>
        <w:widowControl w:val="0"/>
        <w:numPr>
          <w:ilvl w:val="0"/>
          <w:numId w:val="12"/>
        </w:numPr>
        <w:suppressAutoHyphens/>
        <w:spacing w:line="280" w:lineRule="atLeast"/>
        <w:jc w:val="both"/>
      </w:pPr>
      <w:r w:rsidRPr="00DA2C52">
        <w:rPr>
          <w:rFonts w:cs="Arial"/>
          <w:szCs w:val="20"/>
        </w:rPr>
        <w:t>Nedílnou součástí této smlouvy jsou:</w:t>
      </w:r>
    </w:p>
    <w:p w14:paraId="5FFB9A3E" w14:textId="77777777" w:rsidR="00327D7B" w:rsidRPr="00DA2C52" w:rsidRDefault="00327D7B" w:rsidP="00060B31">
      <w:pPr>
        <w:spacing w:line="280" w:lineRule="atLeast"/>
        <w:jc w:val="both"/>
        <w:rPr>
          <w:rFonts w:cs="Arial"/>
          <w:szCs w:val="20"/>
        </w:rPr>
      </w:pPr>
    </w:p>
    <w:p w14:paraId="1178E3F2" w14:textId="30C67115" w:rsidR="00FE3275" w:rsidRDefault="00FE3275" w:rsidP="00FE3275">
      <w:pPr>
        <w:spacing w:line="280" w:lineRule="atLeast"/>
        <w:ind w:left="360"/>
        <w:jc w:val="both"/>
        <w:rPr>
          <w:rFonts w:cs="Arial"/>
          <w:szCs w:val="20"/>
        </w:rPr>
      </w:pPr>
      <w:r w:rsidRPr="001078C4">
        <w:rPr>
          <w:rFonts w:cs="Arial"/>
          <w:szCs w:val="20"/>
          <w:u w:val="single"/>
        </w:rPr>
        <w:t>Příloha 1</w:t>
      </w:r>
      <w:r w:rsidRPr="00DA2C52">
        <w:rPr>
          <w:rFonts w:cs="Arial"/>
          <w:szCs w:val="20"/>
        </w:rPr>
        <w:t xml:space="preserve"> –</w:t>
      </w:r>
      <w:r w:rsidR="008D76AB">
        <w:rPr>
          <w:rFonts w:cs="Arial"/>
          <w:szCs w:val="20"/>
        </w:rPr>
        <w:t xml:space="preserve"> C</w:t>
      </w:r>
      <w:r>
        <w:rPr>
          <w:rFonts w:cs="Arial"/>
          <w:szCs w:val="20"/>
        </w:rPr>
        <w:t>en</w:t>
      </w:r>
      <w:r w:rsidR="008D76AB">
        <w:rPr>
          <w:rFonts w:cs="Arial"/>
          <w:szCs w:val="20"/>
        </w:rPr>
        <w:t xml:space="preserve">ová specifikace </w:t>
      </w:r>
      <w:r w:rsidR="00175917">
        <w:rPr>
          <w:rFonts w:cs="Arial"/>
          <w:szCs w:val="20"/>
        </w:rPr>
        <w:t>předmětu plnění</w:t>
      </w:r>
      <w:r w:rsidR="00407ACD" w:rsidRPr="00CB6532">
        <w:rPr>
          <w:rFonts w:cs="Arial"/>
          <w:szCs w:val="20"/>
        </w:rPr>
        <w:t>,</w:t>
      </w:r>
      <w:r w:rsidR="000922F2" w:rsidRPr="00CB6532">
        <w:rPr>
          <w:rFonts w:cs="Arial"/>
          <w:szCs w:val="20"/>
        </w:rPr>
        <w:t xml:space="preserve"> </w:t>
      </w:r>
      <w:r w:rsidR="00407ACD" w:rsidRPr="00CB6532">
        <w:rPr>
          <w:rFonts w:cs="Arial"/>
          <w:szCs w:val="20"/>
        </w:rPr>
        <w:t>skladov</w:t>
      </w:r>
      <w:r w:rsidR="00CB6532" w:rsidRPr="00CB6532">
        <w:rPr>
          <w:rFonts w:cs="Arial"/>
          <w:szCs w:val="20"/>
        </w:rPr>
        <w:t>á</w:t>
      </w:r>
      <w:r w:rsidR="00407ACD" w:rsidRPr="00CB6532">
        <w:rPr>
          <w:rFonts w:cs="Arial"/>
          <w:szCs w:val="20"/>
        </w:rPr>
        <w:t xml:space="preserve"> zásob</w:t>
      </w:r>
      <w:r w:rsidR="00CB6532" w:rsidRPr="00CB6532">
        <w:rPr>
          <w:rFonts w:cs="Arial"/>
          <w:szCs w:val="20"/>
        </w:rPr>
        <w:t>a</w:t>
      </w:r>
      <w:r w:rsidR="00CB6532">
        <w:rPr>
          <w:rFonts w:cs="Arial"/>
          <w:szCs w:val="20"/>
        </w:rPr>
        <w:t>;</w:t>
      </w:r>
    </w:p>
    <w:p w14:paraId="6660A1BC" w14:textId="77777777" w:rsidR="00FB540A" w:rsidRDefault="00FB540A" w:rsidP="00FB540A">
      <w:pPr>
        <w:spacing w:line="280" w:lineRule="atLeast"/>
        <w:ind w:left="360"/>
        <w:jc w:val="both"/>
        <w:rPr>
          <w:rFonts w:cs="Arial"/>
          <w:szCs w:val="20"/>
        </w:rPr>
      </w:pPr>
      <w:r w:rsidRPr="001078C4">
        <w:rPr>
          <w:rFonts w:cs="Arial"/>
          <w:szCs w:val="20"/>
          <w:u w:val="single"/>
        </w:rPr>
        <w:t>Příloha 2</w:t>
      </w:r>
      <w:r w:rsidRPr="00DA2C52">
        <w:rPr>
          <w:rFonts w:cs="Arial"/>
          <w:szCs w:val="20"/>
        </w:rPr>
        <w:t xml:space="preserve"> – </w:t>
      </w:r>
      <w:r>
        <w:rPr>
          <w:rFonts w:cs="Arial"/>
          <w:szCs w:val="20"/>
        </w:rPr>
        <w:t>Technická specifikace předmětu plnění veřejné zakázky;</w:t>
      </w:r>
    </w:p>
    <w:p w14:paraId="74CB2846" w14:textId="02CC9191" w:rsidR="00B61AC3" w:rsidRDefault="00FB540A" w:rsidP="00831596">
      <w:pPr>
        <w:spacing w:line="280" w:lineRule="atLeast"/>
        <w:ind w:left="360"/>
        <w:jc w:val="both"/>
        <w:rPr>
          <w:rFonts w:cs="Arial"/>
          <w:szCs w:val="20"/>
        </w:rPr>
      </w:pPr>
      <w:r>
        <w:rPr>
          <w:rFonts w:cs="Arial"/>
          <w:szCs w:val="20"/>
          <w:u w:val="single"/>
        </w:rPr>
        <w:t>Příloha 3</w:t>
      </w:r>
      <w:r>
        <w:rPr>
          <w:rFonts w:cs="Arial"/>
          <w:szCs w:val="20"/>
        </w:rPr>
        <w:t xml:space="preserve"> – </w:t>
      </w:r>
      <w:r w:rsidR="00831596" w:rsidRPr="004701BE">
        <w:rPr>
          <w:rFonts w:cs="Arial"/>
          <w:szCs w:val="20"/>
        </w:rPr>
        <w:t>Technick</w:t>
      </w:r>
      <w:r w:rsidR="00831596">
        <w:rPr>
          <w:rFonts w:cs="Arial"/>
          <w:szCs w:val="20"/>
        </w:rPr>
        <w:t>é</w:t>
      </w:r>
      <w:r w:rsidR="00831596" w:rsidRPr="004701BE">
        <w:rPr>
          <w:rFonts w:cs="Arial"/>
          <w:szCs w:val="20"/>
        </w:rPr>
        <w:t xml:space="preserve"> parametry </w:t>
      </w:r>
      <w:r w:rsidR="00831596">
        <w:rPr>
          <w:rFonts w:cs="Arial"/>
          <w:szCs w:val="20"/>
        </w:rPr>
        <w:t>uváděné dodavatelem</w:t>
      </w:r>
      <w:r w:rsidR="00B61AC3">
        <w:rPr>
          <w:rFonts w:cs="Arial"/>
          <w:szCs w:val="20"/>
        </w:rPr>
        <w:t>;</w:t>
      </w:r>
    </w:p>
    <w:p w14:paraId="6AEB811B" w14:textId="6D4AFC94" w:rsidR="00FB540A" w:rsidRPr="00D71308" w:rsidRDefault="00FB540A" w:rsidP="00FB540A">
      <w:pPr>
        <w:spacing w:line="280" w:lineRule="atLeast"/>
        <w:ind w:left="360"/>
        <w:jc w:val="both"/>
        <w:rPr>
          <w:rFonts w:cs="Arial"/>
          <w:szCs w:val="20"/>
        </w:rPr>
      </w:pPr>
      <w:r w:rsidRPr="00D71308">
        <w:rPr>
          <w:rFonts w:cs="Arial"/>
          <w:szCs w:val="20"/>
          <w:u w:val="single"/>
        </w:rPr>
        <w:t>Příloha</w:t>
      </w:r>
      <w:r w:rsidR="00C9387E">
        <w:rPr>
          <w:rFonts w:cs="Arial"/>
          <w:szCs w:val="20"/>
          <w:u w:val="single"/>
        </w:rPr>
        <w:t xml:space="preserve"> </w:t>
      </w:r>
      <w:r w:rsidRPr="00D71308">
        <w:rPr>
          <w:rFonts w:cs="Arial"/>
          <w:szCs w:val="20"/>
          <w:u w:val="single"/>
        </w:rPr>
        <w:t>4</w:t>
      </w:r>
      <w:r w:rsidRPr="00D71308">
        <w:rPr>
          <w:rFonts w:cs="Arial"/>
          <w:szCs w:val="20"/>
        </w:rPr>
        <w:t xml:space="preserve"> – </w:t>
      </w:r>
      <w:r w:rsidRPr="00D71308">
        <w:rPr>
          <w:rFonts w:eastAsia="Calibri" w:cs="Arial"/>
          <w:szCs w:val="20"/>
          <w:lang w:eastAsia="en-US"/>
        </w:rPr>
        <w:t xml:space="preserve">Obchodní podmínky a prohlášení prodávajícího o akceptaci vybraných ustanovení </w:t>
      </w:r>
      <w:r w:rsidR="00B61AC3">
        <w:rPr>
          <w:rFonts w:eastAsia="Calibri" w:cs="Arial"/>
          <w:szCs w:val="20"/>
          <w:lang w:eastAsia="en-US"/>
        </w:rPr>
        <w:t xml:space="preserve">       </w:t>
      </w:r>
      <w:r w:rsidRPr="00D71308">
        <w:rPr>
          <w:rFonts w:eastAsia="Calibri" w:cs="Arial"/>
          <w:szCs w:val="20"/>
          <w:lang w:eastAsia="en-US"/>
        </w:rPr>
        <w:t>obchodních podmínek</w:t>
      </w:r>
      <w:r w:rsidRPr="00D71308">
        <w:rPr>
          <w:rFonts w:cs="Arial"/>
          <w:szCs w:val="20"/>
        </w:rPr>
        <w:t>;</w:t>
      </w:r>
    </w:p>
    <w:p w14:paraId="67C4C9FD" w14:textId="72DE2378" w:rsidR="00FB540A" w:rsidRDefault="00FB540A" w:rsidP="00FB540A">
      <w:pPr>
        <w:spacing w:line="280" w:lineRule="atLeast"/>
        <w:ind w:left="360"/>
        <w:jc w:val="both"/>
        <w:rPr>
          <w:rFonts w:eastAsia="Calibri" w:cs="Arial"/>
          <w:szCs w:val="20"/>
          <w:lang w:eastAsia="en-US"/>
        </w:rPr>
      </w:pPr>
      <w:r w:rsidRPr="006853EC">
        <w:rPr>
          <w:rFonts w:eastAsia="Calibri" w:cs="Arial"/>
          <w:szCs w:val="20"/>
          <w:u w:val="single"/>
          <w:lang w:eastAsia="en-US"/>
        </w:rPr>
        <w:t xml:space="preserve">Příloha </w:t>
      </w:r>
      <w:r>
        <w:rPr>
          <w:rFonts w:eastAsia="Calibri" w:cs="Arial"/>
          <w:szCs w:val="20"/>
          <w:u w:val="single"/>
          <w:lang w:eastAsia="en-US"/>
        </w:rPr>
        <w:t>5</w:t>
      </w:r>
      <w:r w:rsidRPr="006853EC">
        <w:rPr>
          <w:rFonts w:eastAsia="Calibri" w:cs="Arial"/>
          <w:szCs w:val="20"/>
          <w:lang w:eastAsia="en-US"/>
        </w:rPr>
        <w:t xml:space="preserve"> – </w:t>
      </w:r>
      <w:r w:rsidR="00047ABD" w:rsidRPr="00047ABD">
        <w:rPr>
          <w:rFonts w:eastAsia="Calibri" w:cs="Arial"/>
          <w:szCs w:val="20"/>
          <w:lang w:eastAsia="en-US"/>
        </w:rPr>
        <w:t>Podmínky balení, přepravy a vrácení zboží a obalů</w:t>
      </w:r>
      <w:r w:rsidRPr="006853EC">
        <w:rPr>
          <w:rFonts w:eastAsia="Calibri" w:cs="Arial"/>
          <w:szCs w:val="20"/>
          <w:lang w:eastAsia="en-US"/>
        </w:rPr>
        <w:t>;</w:t>
      </w:r>
    </w:p>
    <w:p w14:paraId="3D6CBF21" w14:textId="73328FA3" w:rsidR="00963A53" w:rsidRDefault="00963A53" w:rsidP="00FB540A">
      <w:pPr>
        <w:spacing w:line="280" w:lineRule="atLeast"/>
        <w:ind w:left="360"/>
        <w:jc w:val="both"/>
        <w:rPr>
          <w:rFonts w:eastAsia="Calibri" w:cs="Arial"/>
          <w:szCs w:val="20"/>
          <w:lang w:eastAsia="en-US"/>
        </w:rPr>
      </w:pPr>
      <w:r>
        <w:rPr>
          <w:rFonts w:eastAsia="Calibri" w:cs="Arial"/>
          <w:szCs w:val="20"/>
          <w:u w:val="single"/>
          <w:lang w:eastAsia="en-US"/>
        </w:rPr>
        <w:t xml:space="preserve">Příloha 6 </w:t>
      </w:r>
      <w:r>
        <w:rPr>
          <w:rFonts w:eastAsia="Calibri" w:cs="Arial"/>
          <w:szCs w:val="20"/>
          <w:lang w:eastAsia="en-US"/>
        </w:rPr>
        <w:t>– Datový model DLMS</w:t>
      </w:r>
      <w:r w:rsidR="00551652" w:rsidRPr="006853EC">
        <w:rPr>
          <w:rFonts w:eastAsia="Calibri" w:cs="Arial"/>
          <w:szCs w:val="20"/>
          <w:lang w:eastAsia="en-US"/>
        </w:rPr>
        <w:t>;</w:t>
      </w:r>
    </w:p>
    <w:p w14:paraId="1866DCD3" w14:textId="3CD2BE80" w:rsidR="00E903CF" w:rsidRPr="006853EC" w:rsidRDefault="00E903CF" w:rsidP="00FB540A">
      <w:pPr>
        <w:spacing w:line="280" w:lineRule="atLeast"/>
        <w:ind w:left="360"/>
        <w:jc w:val="both"/>
        <w:rPr>
          <w:rFonts w:eastAsia="Calibri" w:cs="Arial"/>
          <w:szCs w:val="20"/>
          <w:lang w:eastAsia="en-US"/>
        </w:rPr>
      </w:pPr>
      <w:r>
        <w:rPr>
          <w:rFonts w:eastAsia="Calibri" w:cs="Arial"/>
          <w:szCs w:val="20"/>
          <w:u w:val="single"/>
          <w:lang w:eastAsia="en-US"/>
        </w:rPr>
        <w:t xml:space="preserve">Příloha 7 </w:t>
      </w:r>
      <w:r>
        <w:rPr>
          <w:rFonts w:eastAsia="Calibri" w:cs="Arial"/>
          <w:szCs w:val="20"/>
          <w:lang w:eastAsia="en-US"/>
        </w:rPr>
        <w:t>– Realizační tým prodávajícího</w:t>
      </w:r>
    </w:p>
    <w:p w14:paraId="270227A8" w14:textId="3995F1C8" w:rsidR="00FE3275" w:rsidRPr="006853EC" w:rsidRDefault="00FE3275" w:rsidP="00FE3275">
      <w:pPr>
        <w:spacing w:line="280" w:lineRule="atLeast"/>
        <w:ind w:left="360"/>
        <w:jc w:val="both"/>
        <w:rPr>
          <w:rFonts w:eastAsia="Calibri" w:cs="Arial"/>
          <w:szCs w:val="20"/>
          <w:lang w:eastAsia="en-US"/>
        </w:rPr>
      </w:pPr>
    </w:p>
    <w:p w14:paraId="5FFB9A49" w14:textId="4A4F69AD" w:rsidR="00327D7B" w:rsidRPr="00DA2C52" w:rsidRDefault="00327D7B" w:rsidP="007D50EB">
      <w:pPr>
        <w:autoSpaceDE w:val="0"/>
        <w:autoSpaceDN w:val="0"/>
        <w:adjustRightInd w:val="0"/>
        <w:spacing w:line="280" w:lineRule="atLeast"/>
        <w:rPr>
          <w:rFonts w:cs="Arial"/>
          <w:szCs w:val="20"/>
        </w:rPr>
      </w:pPr>
      <w:r w:rsidRPr="00DA2C52">
        <w:rPr>
          <w:rFonts w:cs="Arial"/>
          <w:b/>
          <w:snapToGrid w:val="0"/>
          <w:szCs w:val="20"/>
        </w:rPr>
        <w:tab/>
      </w:r>
    </w:p>
    <w:p w14:paraId="21FA1E6A" w14:textId="1F729D78" w:rsidR="00780B01" w:rsidRPr="00DA2C52" w:rsidRDefault="00780B01" w:rsidP="00780B01">
      <w:pPr>
        <w:spacing w:line="280" w:lineRule="atLeast"/>
        <w:ind w:left="4245" w:hanging="4245"/>
        <w:jc w:val="both"/>
        <w:rPr>
          <w:rFonts w:cs="Arial"/>
          <w:szCs w:val="20"/>
        </w:rPr>
      </w:pPr>
      <w:r w:rsidRPr="00DA2C52">
        <w:rPr>
          <w:rFonts w:cs="Arial"/>
          <w:szCs w:val="20"/>
        </w:rPr>
        <w:t>V</w:t>
      </w:r>
      <w:r w:rsidR="001B51EE">
        <w:rPr>
          <w:rFonts w:cs="Arial"/>
          <w:szCs w:val="20"/>
        </w:rPr>
        <w:t> </w:t>
      </w:r>
      <w:r w:rsidR="001B51EE" w:rsidRPr="001B51EE">
        <w:rPr>
          <w:rFonts w:cs="Arial"/>
          <w:szCs w:val="20"/>
          <w:highlight w:val="yellow"/>
        </w:rPr>
        <w:t>doplní účastník</w:t>
      </w:r>
      <w:r w:rsidR="00717665">
        <w:rPr>
          <w:rFonts w:cs="Arial"/>
          <w:szCs w:val="20"/>
        </w:rPr>
        <w:t xml:space="preserve"> </w:t>
      </w:r>
      <w:r w:rsidRPr="00DA2C52">
        <w:rPr>
          <w:rFonts w:cs="Arial"/>
          <w:szCs w:val="20"/>
        </w:rPr>
        <w:t>dne</w:t>
      </w:r>
      <w:r w:rsidRPr="00DA2C52">
        <w:rPr>
          <w:rFonts w:cs="Arial"/>
          <w:szCs w:val="20"/>
        </w:rPr>
        <w:tab/>
        <w:t>V</w:t>
      </w:r>
      <w:r>
        <w:rPr>
          <w:rFonts w:cs="Arial"/>
          <w:szCs w:val="20"/>
        </w:rPr>
        <w:t> </w:t>
      </w:r>
      <w:r w:rsidR="00053AF7">
        <w:rPr>
          <w:rFonts w:cs="Arial"/>
          <w:szCs w:val="20"/>
        </w:rPr>
        <w:t>Brně</w:t>
      </w:r>
      <w:r w:rsidR="00134C52" w:rsidRPr="00DA2C52">
        <w:rPr>
          <w:rFonts w:cs="Arial"/>
          <w:szCs w:val="20"/>
        </w:rPr>
        <w:t xml:space="preserve"> </w:t>
      </w:r>
      <w:r w:rsidRPr="00DA2C52">
        <w:rPr>
          <w:rFonts w:cs="Arial"/>
          <w:szCs w:val="20"/>
        </w:rPr>
        <w:t>dne</w:t>
      </w:r>
      <w:r>
        <w:rPr>
          <w:rFonts w:cs="Arial"/>
          <w:szCs w:val="20"/>
        </w:rPr>
        <w:t xml:space="preserve"> </w:t>
      </w:r>
    </w:p>
    <w:p w14:paraId="136D9FBA" w14:textId="77777777" w:rsidR="00780B01" w:rsidRPr="00DA2C52" w:rsidRDefault="00780B01" w:rsidP="00780B01">
      <w:pPr>
        <w:spacing w:line="280" w:lineRule="atLeast"/>
        <w:jc w:val="both"/>
        <w:rPr>
          <w:rFonts w:cs="Arial"/>
          <w:szCs w:val="20"/>
        </w:rPr>
      </w:pPr>
    </w:p>
    <w:p w14:paraId="6F956687" w14:textId="77777777" w:rsidR="00780B01" w:rsidRPr="00DA2C52" w:rsidRDefault="00780B01" w:rsidP="00780B01">
      <w:pPr>
        <w:spacing w:line="280" w:lineRule="atLeast"/>
        <w:jc w:val="both"/>
        <w:rPr>
          <w:rFonts w:cs="Arial"/>
          <w:szCs w:val="20"/>
        </w:rPr>
      </w:pPr>
    </w:p>
    <w:p w14:paraId="6612F864" w14:textId="079BE5B1" w:rsidR="00780B01" w:rsidRPr="00DA2C52" w:rsidRDefault="00780B01" w:rsidP="00780B01">
      <w:pPr>
        <w:spacing w:line="280" w:lineRule="atLeast"/>
        <w:jc w:val="both"/>
        <w:rPr>
          <w:rFonts w:cs="Arial"/>
          <w:szCs w:val="20"/>
        </w:rPr>
      </w:pPr>
      <w:r>
        <w:rPr>
          <w:rFonts w:cs="Arial"/>
          <w:b/>
          <w:szCs w:val="20"/>
        </w:rPr>
        <w:t>Prodávající</w:t>
      </w:r>
      <w:r w:rsidRPr="00DA2C52">
        <w:rPr>
          <w:rFonts w:cs="Arial"/>
          <w:b/>
          <w:szCs w:val="20"/>
        </w:rPr>
        <w:t>:</w:t>
      </w:r>
      <w:r w:rsidR="001B51EE">
        <w:rPr>
          <w:rFonts w:cs="Arial"/>
          <w:b/>
          <w:szCs w:val="20"/>
        </w:rPr>
        <w:tab/>
      </w:r>
      <w:r w:rsidR="001B51EE">
        <w:rPr>
          <w:rFonts w:cs="Arial"/>
          <w:b/>
          <w:szCs w:val="20"/>
        </w:rPr>
        <w:tab/>
      </w:r>
      <w:r w:rsidR="001B51EE">
        <w:rPr>
          <w:rFonts w:cs="Arial"/>
          <w:b/>
          <w:szCs w:val="20"/>
        </w:rPr>
        <w:tab/>
      </w:r>
      <w:r w:rsidRPr="00DA2C52">
        <w:rPr>
          <w:rFonts w:cs="Arial"/>
          <w:b/>
          <w:szCs w:val="20"/>
        </w:rPr>
        <w:tab/>
      </w:r>
      <w:r w:rsidRPr="00DA2C52">
        <w:rPr>
          <w:rFonts w:cs="Arial"/>
          <w:b/>
          <w:szCs w:val="20"/>
        </w:rPr>
        <w:tab/>
      </w:r>
      <w:r w:rsidR="00053AF7">
        <w:rPr>
          <w:rFonts w:cs="Arial"/>
          <w:b/>
          <w:szCs w:val="20"/>
        </w:rPr>
        <w:t>Kupující</w:t>
      </w:r>
      <w:r w:rsidRPr="00DA2C52">
        <w:rPr>
          <w:rFonts w:cs="Arial"/>
          <w:b/>
          <w:szCs w:val="20"/>
        </w:rPr>
        <w:t>:</w:t>
      </w:r>
      <w:r w:rsidR="00053AF7">
        <w:rPr>
          <w:rFonts w:cs="Arial"/>
          <w:b/>
          <w:szCs w:val="20"/>
        </w:rPr>
        <w:t xml:space="preserve"> </w:t>
      </w:r>
      <w:r w:rsidR="000B299A" w:rsidRPr="00CA3B6C">
        <w:rPr>
          <w:rFonts w:cs="Arial"/>
          <w:b/>
          <w:szCs w:val="22"/>
        </w:rPr>
        <w:t>EG.D, a.s.</w:t>
      </w:r>
    </w:p>
    <w:p w14:paraId="00CFF630" w14:textId="288D8F82" w:rsidR="00780B01" w:rsidRDefault="00780B01" w:rsidP="00780B01">
      <w:pPr>
        <w:spacing w:line="280" w:lineRule="atLeast"/>
        <w:jc w:val="both"/>
        <w:rPr>
          <w:rFonts w:cs="Arial"/>
          <w:szCs w:val="20"/>
        </w:rPr>
      </w:pPr>
    </w:p>
    <w:p w14:paraId="59C72872" w14:textId="7CF3A094" w:rsidR="007D50EB" w:rsidRDefault="007D50EB" w:rsidP="00780B01">
      <w:pPr>
        <w:spacing w:line="280" w:lineRule="atLeast"/>
        <w:jc w:val="both"/>
        <w:rPr>
          <w:rFonts w:cs="Arial"/>
          <w:szCs w:val="20"/>
        </w:rPr>
      </w:pPr>
    </w:p>
    <w:p w14:paraId="29644C19" w14:textId="77777777" w:rsidR="007D50EB" w:rsidRPr="00DA2C52" w:rsidRDefault="007D50EB" w:rsidP="00780B01">
      <w:pPr>
        <w:spacing w:line="280" w:lineRule="atLeast"/>
        <w:jc w:val="both"/>
        <w:rPr>
          <w:rFonts w:cs="Arial"/>
          <w:szCs w:val="20"/>
        </w:rPr>
      </w:pPr>
    </w:p>
    <w:p w14:paraId="45244B74" w14:textId="77777777" w:rsidR="00780B01" w:rsidRPr="00053AF7" w:rsidRDefault="00780B01" w:rsidP="00780B01">
      <w:pPr>
        <w:spacing w:line="280" w:lineRule="atLeast"/>
        <w:jc w:val="both"/>
        <w:rPr>
          <w:rFonts w:cs="Arial"/>
          <w:szCs w:val="20"/>
        </w:rPr>
      </w:pPr>
      <w:r w:rsidRPr="00DA2C52">
        <w:rPr>
          <w:rFonts w:cs="Arial"/>
          <w:szCs w:val="20"/>
        </w:rPr>
        <w:t>________________________</w:t>
      </w:r>
      <w:r w:rsidRPr="00DA2C52">
        <w:rPr>
          <w:rFonts w:cs="Arial"/>
          <w:szCs w:val="20"/>
        </w:rPr>
        <w:tab/>
      </w:r>
      <w:r w:rsidRPr="00DA2C52">
        <w:rPr>
          <w:rFonts w:cs="Arial"/>
          <w:szCs w:val="20"/>
        </w:rPr>
        <w:tab/>
      </w:r>
      <w:r w:rsidRPr="00DA2C52">
        <w:rPr>
          <w:rFonts w:cs="Arial"/>
          <w:szCs w:val="20"/>
        </w:rPr>
        <w:tab/>
      </w:r>
      <w:r w:rsidRPr="00053AF7">
        <w:rPr>
          <w:rFonts w:cs="Arial"/>
          <w:szCs w:val="20"/>
        </w:rPr>
        <w:t>____________________________________</w:t>
      </w:r>
    </w:p>
    <w:p w14:paraId="401BD3BC" w14:textId="77777777" w:rsidR="005F0998" w:rsidRPr="00840034" w:rsidRDefault="001B51EE" w:rsidP="005F0998">
      <w:pPr>
        <w:pStyle w:val="RLdajeosmluvnstran"/>
        <w:keepNext/>
        <w:spacing w:before="120" w:after="0" w:line="240" w:lineRule="auto"/>
        <w:jc w:val="left"/>
        <w:rPr>
          <w:rFonts w:ascii="Arial" w:hAnsi="Arial" w:cs="Arial"/>
          <w:b/>
          <w:sz w:val="20"/>
          <w:szCs w:val="20"/>
        </w:rPr>
      </w:pPr>
      <w:r>
        <w:rPr>
          <w:b/>
          <w:bCs/>
        </w:rPr>
        <w:tab/>
      </w:r>
      <w:r>
        <w:rPr>
          <w:b/>
          <w:bCs/>
        </w:rPr>
        <w:tab/>
      </w:r>
      <w:r w:rsidR="00780B01" w:rsidRPr="00053AF7">
        <w:tab/>
      </w:r>
      <w:r w:rsidR="00780B01" w:rsidRPr="00053AF7">
        <w:tab/>
      </w:r>
      <w:r w:rsidR="00780B01" w:rsidRPr="00053AF7">
        <w:tab/>
      </w:r>
      <w:r w:rsidR="00780B01" w:rsidRPr="00053AF7">
        <w:rPr>
          <w:rFonts w:cs="Arial"/>
          <w:szCs w:val="20"/>
        </w:rPr>
        <w:tab/>
      </w:r>
    </w:p>
    <w:p w14:paraId="22A1E6E3" w14:textId="77777777" w:rsidR="005F0998" w:rsidRPr="00735E04" w:rsidRDefault="005F0998" w:rsidP="005F0998">
      <w:pPr>
        <w:pStyle w:val="RLdajeosmluvnstran"/>
        <w:keepNext/>
        <w:spacing w:before="120" w:after="0" w:line="240" w:lineRule="auto"/>
        <w:ind w:left="3545" w:firstLine="709"/>
        <w:jc w:val="left"/>
        <w:rPr>
          <w:rFonts w:ascii="Arial" w:hAnsi="Arial" w:cs="Arial"/>
          <w:b/>
          <w:sz w:val="20"/>
          <w:szCs w:val="20"/>
        </w:rPr>
      </w:pPr>
      <w:r w:rsidRPr="00840034">
        <w:rPr>
          <w:rFonts w:ascii="Arial" w:hAnsi="Arial" w:cs="Arial"/>
          <w:b/>
          <w:sz w:val="20"/>
          <w:szCs w:val="20"/>
        </w:rPr>
        <w:t>Ing. Pavel Čada, Ph.D.</w:t>
      </w:r>
    </w:p>
    <w:p w14:paraId="1C6F8DF1" w14:textId="38E3A73B" w:rsidR="00780B01" w:rsidRPr="00053AF7" w:rsidRDefault="005F0998" w:rsidP="005F0998">
      <w:pPr>
        <w:spacing w:line="280" w:lineRule="atLeast"/>
        <w:ind w:left="3545" w:firstLine="709"/>
        <w:rPr>
          <w:rFonts w:cs="Arial"/>
          <w:szCs w:val="20"/>
        </w:rPr>
      </w:pPr>
      <w:r w:rsidRPr="0026578E">
        <w:rPr>
          <w:rFonts w:cs="Arial"/>
          <w:szCs w:val="20"/>
        </w:rPr>
        <w:t>místopředseda představenstva</w:t>
      </w:r>
      <w:r>
        <w:rPr>
          <w:rFonts w:cs="Arial"/>
          <w:szCs w:val="20"/>
        </w:rPr>
        <w:tab/>
      </w:r>
      <w:r w:rsidR="00780B01" w:rsidRPr="00053AF7">
        <w:rPr>
          <w:rFonts w:cs="Arial"/>
          <w:szCs w:val="20"/>
        </w:rPr>
        <w:tab/>
      </w:r>
      <w:r w:rsidR="00780B01" w:rsidRPr="00053AF7">
        <w:rPr>
          <w:rFonts w:cs="Arial"/>
          <w:szCs w:val="20"/>
        </w:rPr>
        <w:tab/>
      </w:r>
    </w:p>
    <w:p w14:paraId="7EA50B99" w14:textId="737720B9" w:rsidR="00780B01" w:rsidRDefault="00780B01" w:rsidP="00780B01">
      <w:pPr>
        <w:spacing w:line="280" w:lineRule="atLeast"/>
        <w:rPr>
          <w:rFonts w:cs="Arial"/>
          <w:szCs w:val="20"/>
        </w:rPr>
      </w:pPr>
    </w:p>
    <w:p w14:paraId="3C2F4840" w14:textId="6395E76A" w:rsidR="007D50EB" w:rsidRDefault="007D50EB" w:rsidP="00780B01">
      <w:pPr>
        <w:spacing w:line="280" w:lineRule="atLeast"/>
        <w:rPr>
          <w:rFonts w:cs="Arial"/>
          <w:szCs w:val="20"/>
        </w:rPr>
      </w:pPr>
    </w:p>
    <w:p w14:paraId="08DBB7FC" w14:textId="77777777" w:rsidR="007D50EB" w:rsidRPr="00053AF7" w:rsidRDefault="007D50EB" w:rsidP="00780B01">
      <w:pPr>
        <w:spacing w:line="280" w:lineRule="atLeast"/>
        <w:rPr>
          <w:rFonts w:cs="Arial"/>
          <w:szCs w:val="20"/>
        </w:rPr>
      </w:pPr>
    </w:p>
    <w:p w14:paraId="1CBADD80" w14:textId="77777777" w:rsidR="00780B01" w:rsidRPr="00053AF7" w:rsidRDefault="00780B01" w:rsidP="00780B01">
      <w:pPr>
        <w:spacing w:line="280" w:lineRule="atLeast"/>
        <w:rPr>
          <w:rFonts w:cs="Arial"/>
          <w:szCs w:val="20"/>
        </w:rPr>
      </w:pPr>
      <w:r w:rsidRPr="00053AF7">
        <w:rPr>
          <w:rFonts w:cs="Arial"/>
          <w:szCs w:val="20"/>
        </w:rPr>
        <w:tab/>
      </w:r>
      <w:r w:rsidRPr="00053AF7">
        <w:rPr>
          <w:rFonts w:cs="Arial"/>
          <w:szCs w:val="20"/>
        </w:rPr>
        <w:tab/>
      </w:r>
      <w:r w:rsidRPr="00053AF7">
        <w:rPr>
          <w:rFonts w:cs="Arial"/>
          <w:szCs w:val="20"/>
        </w:rPr>
        <w:tab/>
      </w:r>
      <w:r w:rsidRPr="00053AF7">
        <w:rPr>
          <w:rFonts w:cs="Arial"/>
          <w:szCs w:val="20"/>
        </w:rPr>
        <w:tab/>
      </w:r>
      <w:r w:rsidRPr="00053AF7">
        <w:rPr>
          <w:rFonts w:cs="Arial"/>
          <w:szCs w:val="20"/>
        </w:rPr>
        <w:tab/>
      </w:r>
      <w:r w:rsidRPr="00053AF7">
        <w:rPr>
          <w:rFonts w:cs="Arial"/>
          <w:szCs w:val="20"/>
        </w:rPr>
        <w:tab/>
        <w:t>____________________________________</w:t>
      </w:r>
      <w:r w:rsidRPr="00053AF7">
        <w:rPr>
          <w:rFonts w:cs="Arial"/>
          <w:szCs w:val="20"/>
        </w:rPr>
        <w:tab/>
      </w:r>
    </w:p>
    <w:p w14:paraId="4AAD689A" w14:textId="439B792C" w:rsidR="00053AF7" w:rsidRPr="00735E04" w:rsidRDefault="00780B01" w:rsidP="00053AF7">
      <w:pPr>
        <w:pStyle w:val="RLdajeosmluvnstran"/>
        <w:keepNext/>
        <w:spacing w:before="120" w:after="0" w:line="240" w:lineRule="auto"/>
        <w:jc w:val="left"/>
        <w:rPr>
          <w:rFonts w:ascii="Arial" w:hAnsi="Arial" w:cs="Arial"/>
          <w:b/>
          <w:sz w:val="20"/>
          <w:szCs w:val="20"/>
        </w:rPr>
      </w:pPr>
      <w:r w:rsidRPr="00053AF7">
        <w:rPr>
          <w:rFonts w:cs="Arial"/>
          <w:szCs w:val="20"/>
        </w:rPr>
        <w:tab/>
      </w:r>
      <w:r w:rsidRPr="00053AF7">
        <w:rPr>
          <w:rFonts w:cs="Arial"/>
          <w:szCs w:val="20"/>
        </w:rPr>
        <w:tab/>
      </w:r>
      <w:r w:rsidRPr="00053AF7">
        <w:rPr>
          <w:rFonts w:cs="Arial"/>
          <w:szCs w:val="20"/>
        </w:rPr>
        <w:tab/>
      </w:r>
      <w:r w:rsidRPr="00053AF7">
        <w:rPr>
          <w:rFonts w:cs="Arial"/>
          <w:szCs w:val="20"/>
        </w:rPr>
        <w:tab/>
      </w:r>
      <w:r w:rsidRPr="00053AF7">
        <w:rPr>
          <w:rFonts w:cs="Arial"/>
          <w:szCs w:val="20"/>
        </w:rPr>
        <w:tab/>
      </w:r>
      <w:r w:rsidRPr="00053AF7">
        <w:rPr>
          <w:rFonts w:cs="Arial"/>
          <w:szCs w:val="20"/>
        </w:rPr>
        <w:tab/>
      </w:r>
      <w:r w:rsidR="00053AF7" w:rsidRPr="00840034">
        <w:rPr>
          <w:rFonts w:ascii="Arial" w:hAnsi="Arial" w:cs="Arial"/>
          <w:b/>
          <w:sz w:val="20"/>
          <w:szCs w:val="20"/>
        </w:rPr>
        <w:t>Ing.</w:t>
      </w:r>
      <w:r w:rsidR="00A32A19">
        <w:rPr>
          <w:rFonts w:ascii="Arial" w:hAnsi="Arial" w:cs="Arial"/>
          <w:b/>
          <w:sz w:val="20"/>
          <w:szCs w:val="20"/>
        </w:rPr>
        <w:t xml:space="preserve"> David Šafář</w:t>
      </w:r>
    </w:p>
    <w:p w14:paraId="5FFB9A57" w14:textId="3E846926" w:rsidR="00327D7B" w:rsidRPr="00DA2C52" w:rsidRDefault="00EC6F1A" w:rsidP="00486E92">
      <w:pPr>
        <w:spacing w:line="280" w:lineRule="atLeast"/>
        <w:ind w:left="3545" w:firstLine="709"/>
        <w:rPr>
          <w:rFonts w:cs="Arial"/>
          <w:szCs w:val="20"/>
        </w:rPr>
      </w:pPr>
      <w:r>
        <w:rPr>
          <w:rFonts w:cs="Arial"/>
          <w:szCs w:val="20"/>
        </w:rPr>
        <w:t xml:space="preserve">člen </w:t>
      </w:r>
      <w:r w:rsidR="00053AF7" w:rsidRPr="0026578E">
        <w:rPr>
          <w:rFonts w:cs="Arial"/>
          <w:szCs w:val="20"/>
        </w:rPr>
        <w:t>představenstva</w:t>
      </w:r>
      <w:r w:rsidR="00780B01">
        <w:rPr>
          <w:rFonts w:cs="Arial"/>
          <w:szCs w:val="20"/>
        </w:rPr>
        <w:tab/>
      </w:r>
      <w:r w:rsidR="00780B01">
        <w:rPr>
          <w:rFonts w:cs="Arial"/>
          <w:szCs w:val="20"/>
        </w:rPr>
        <w:tab/>
      </w:r>
      <w:r w:rsidR="00780B01">
        <w:rPr>
          <w:rFonts w:cs="Arial"/>
          <w:szCs w:val="20"/>
        </w:rPr>
        <w:tab/>
      </w:r>
      <w:r w:rsidR="00780B01">
        <w:rPr>
          <w:rFonts w:cs="Arial"/>
          <w:szCs w:val="20"/>
        </w:rPr>
        <w:tab/>
      </w:r>
      <w:r w:rsidR="00780B01">
        <w:rPr>
          <w:rFonts w:cs="Arial"/>
          <w:szCs w:val="20"/>
        </w:rPr>
        <w:tab/>
      </w:r>
      <w:r w:rsidR="00780B01">
        <w:rPr>
          <w:rFonts w:cs="Arial"/>
          <w:szCs w:val="20"/>
        </w:rPr>
        <w:tab/>
      </w:r>
    </w:p>
    <w:sectPr w:rsidR="00327D7B" w:rsidRPr="00DA2C52" w:rsidSect="00E35026">
      <w:headerReference w:type="default" r:id="rId15"/>
      <w:footerReference w:type="default" r:id="rId1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7170FC" w14:textId="77777777" w:rsidR="007F1394" w:rsidRDefault="007F1394" w:rsidP="00E25C9A">
      <w:r>
        <w:separator/>
      </w:r>
    </w:p>
  </w:endnote>
  <w:endnote w:type="continuationSeparator" w:id="0">
    <w:p w14:paraId="2F7F984E" w14:textId="77777777" w:rsidR="007F1394" w:rsidRDefault="007F1394" w:rsidP="00E25C9A">
      <w:r>
        <w:continuationSeparator/>
      </w:r>
    </w:p>
  </w:endnote>
  <w:endnote w:type="continuationNotice" w:id="1">
    <w:p w14:paraId="7BD7C16D" w14:textId="77777777" w:rsidR="007F1394" w:rsidRDefault="007F139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FB9C6A" w14:textId="31417A44" w:rsidR="00E74BF9" w:rsidRPr="00F33418" w:rsidRDefault="00E74BF9" w:rsidP="003B5252">
    <w:pPr>
      <w:pStyle w:val="Zpat"/>
      <w:rPr>
        <w:rStyle w:val="slostrnky"/>
        <w:sz w:val="18"/>
        <w:szCs w:val="20"/>
      </w:rPr>
    </w:pPr>
    <w:r w:rsidRPr="00F33418">
      <w:rPr>
        <w:rStyle w:val="slostrnky"/>
        <w:sz w:val="18"/>
        <w:szCs w:val="20"/>
      </w:rPr>
      <w:tab/>
    </w:r>
    <w:r w:rsidRPr="00F33418">
      <w:rPr>
        <w:rStyle w:val="slostrnky"/>
        <w:sz w:val="18"/>
        <w:szCs w:val="20"/>
      </w:rPr>
      <w:fldChar w:fldCharType="begin"/>
    </w:r>
    <w:r w:rsidRPr="00F33418">
      <w:rPr>
        <w:rStyle w:val="slostrnky"/>
        <w:sz w:val="18"/>
        <w:szCs w:val="20"/>
      </w:rPr>
      <w:instrText xml:space="preserve"> PAGE </w:instrText>
    </w:r>
    <w:r w:rsidRPr="00F33418">
      <w:rPr>
        <w:rStyle w:val="slostrnky"/>
        <w:sz w:val="18"/>
        <w:szCs w:val="20"/>
      </w:rPr>
      <w:fldChar w:fldCharType="separate"/>
    </w:r>
    <w:r>
      <w:rPr>
        <w:rStyle w:val="slostrnky"/>
        <w:noProof/>
        <w:sz w:val="18"/>
        <w:szCs w:val="20"/>
      </w:rPr>
      <w:t>15</w:t>
    </w:r>
    <w:r w:rsidRPr="00F33418">
      <w:rPr>
        <w:rStyle w:val="slostrnky"/>
        <w:sz w:val="18"/>
        <w:szCs w:val="20"/>
      </w:rPr>
      <w:fldChar w:fldCharType="end"/>
    </w:r>
    <w:r w:rsidRPr="00F33418">
      <w:rPr>
        <w:rStyle w:val="slostrnky"/>
        <w:sz w:val="18"/>
        <w:szCs w:val="20"/>
      </w:rPr>
      <w:t>/</w:t>
    </w:r>
    <w:r w:rsidRPr="00F33418">
      <w:rPr>
        <w:rStyle w:val="slostrnky"/>
        <w:sz w:val="18"/>
        <w:szCs w:val="20"/>
      </w:rPr>
      <w:fldChar w:fldCharType="begin"/>
    </w:r>
    <w:r w:rsidRPr="00F33418">
      <w:rPr>
        <w:rStyle w:val="slostrnky"/>
        <w:sz w:val="18"/>
        <w:szCs w:val="20"/>
      </w:rPr>
      <w:instrText xml:space="preserve"> NUMPAGES </w:instrText>
    </w:r>
    <w:r w:rsidRPr="00F33418">
      <w:rPr>
        <w:rStyle w:val="slostrnky"/>
        <w:sz w:val="18"/>
        <w:szCs w:val="20"/>
      </w:rPr>
      <w:fldChar w:fldCharType="separate"/>
    </w:r>
    <w:r>
      <w:rPr>
        <w:rStyle w:val="slostrnky"/>
        <w:noProof/>
        <w:sz w:val="18"/>
        <w:szCs w:val="20"/>
      </w:rPr>
      <w:t>15</w:t>
    </w:r>
    <w:r w:rsidRPr="00F33418">
      <w:rPr>
        <w:rStyle w:val="slostrnky"/>
        <w:sz w:val="18"/>
        <w:szCs w:val="20"/>
      </w:rPr>
      <w:fldChar w:fldCharType="end"/>
    </w:r>
  </w:p>
  <w:p w14:paraId="5FFB9C6B" w14:textId="77777777" w:rsidR="00E74BF9" w:rsidRPr="005619CD" w:rsidRDefault="00E74BF9" w:rsidP="003B5252">
    <w:pPr>
      <w:pStyle w:val="Zpat"/>
      <w:jc w:val="center"/>
      <w:rPr>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9C239C" w14:textId="77777777" w:rsidR="007F1394" w:rsidRDefault="007F1394" w:rsidP="00E25C9A">
      <w:r>
        <w:separator/>
      </w:r>
    </w:p>
  </w:footnote>
  <w:footnote w:type="continuationSeparator" w:id="0">
    <w:p w14:paraId="1748AC4B" w14:textId="77777777" w:rsidR="007F1394" w:rsidRDefault="007F1394" w:rsidP="00E25C9A">
      <w:r>
        <w:continuationSeparator/>
      </w:r>
    </w:p>
  </w:footnote>
  <w:footnote w:type="continuationNotice" w:id="1">
    <w:p w14:paraId="4366284D" w14:textId="77777777" w:rsidR="007F1394" w:rsidRDefault="007F139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9A5EC9" w14:textId="77777777" w:rsidR="002A39A5" w:rsidRDefault="002A39A5" w:rsidP="002A39A5">
    <w:pPr>
      <w:pStyle w:val="Zhlav"/>
      <w:jc w:val="right"/>
      <w:rPr>
        <w:b/>
        <w:sz w:val="18"/>
        <w:szCs w:val="20"/>
      </w:rPr>
    </w:pPr>
    <w:bookmarkStart w:id="20" w:name="_Hlk19711000"/>
    <w:r>
      <w:rPr>
        <w:b/>
        <w:sz w:val="18"/>
        <w:szCs w:val="20"/>
      </w:rPr>
      <w:t xml:space="preserve">Číslo smlouvy kupujícího (kontrakt č. 1): </w:t>
    </w:r>
    <w:r w:rsidRPr="0044166B">
      <w:rPr>
        <w:b/>
        <w:sz w:val="18"/>
        <w:szCs w:val="20"/>
        <w:highlight w:val="yellow"/>
      </w:rPr>
      <w:t xml:space="preserve">následně </w:t>
    </w:r>
    <w:r w:rsidRPr="000A0E80">
      <w:rPr>
        <w:b/>
        <w:sz w:val="18"/>
        <w:szCs w:val="20"/>
        <w:highlight w:val="yellow"/>
      </w:rPr>
      <w:t>doplní zadavatel</w:t>
    </w:r>
  </w:p>
  <w:p w14:paraId="2D331A5D" w14:textId="77777777" w:rsidR="002A39A5" w:rsidRPr="00C24850" w:rsidRDefault="002A39A5" w:rsidP="002A39A5">
    <w:pPr>
      <w:pStyle w:val="Zhlav"/>
      <w:jc w:val="right"/>
      <w:rPr>
        <w:b/>
        <w:sz w:val="18"/>
        <w:szCs w:val="20"/>
        <w:highlight w:val="yellow"/>
      </w:rPr>
    </w:pPr>
    <w:r>
      <w:rPr>
        <w:b/>
        <w:sz w:val="18"/>
        <w:szCs w:val="20"/>
      </w:rPr>
      <w:t xml:space="preserve">Číslo smlouvy kupujícího (kontrakt č. 2): </w:t>
    </w:r>
    <w:r w:rsidRPr="0044166B">
      <w:rPr>
        <w:b/>
        <w:sz w:val="18"/>
        <w:szCs w:val="20"/>
        <w:highlight w:val="yellow"/>
      </w:rPr>
      <w:t xml:space="preserve">následně </w:t>
    </w:r>
    <w:r w:rsidRPr="00C24850">
      <w:rPr>
        <w:b/>
        <w:sz w:val="18"/>
        <w:szCs w:val="20"/>
        <w:highlight w:val="yellow"/>
      </w:rPr>
      <w:t>doplní zadavatel</w:t>
    </w:r>
  </w:p>
  <w:p w14:paraId="1C87375B" w14:textId="77777777" w:rsidR="002A39A5" w:rsidRDefault="002A39A5" w:rsidP="002A39A5">
    <w:pPr>
      <w:pStyle w:val="Zhlav"/>
      <w:jc w:val="right"/>
      <w:rPr>
        <w:b/>
        <w:sz w:val="18"/>
        <w:szCs w:val="20"/>
      </w:rPr>
    </w:pPr>
    <w:r>
      <w:rPr>
        <w:b/>
        <w:sz w:val="18"/>
        <w:szCs w:val="20"/>
      </w:rPr>
      <w:t xml:space="preserve">Číslo smlouvy prodávajícího č. 1: </w:t>
    </w:r>
    <w:r w:rsidRPr="0044166B">
      <w:rPr>
        <w:b/>
        <w:sz w:val="18"/>
        <w:szCs w:val="20"/>
        <w:highlight w:val="green"/>
      </w:rPr>
      <w:t xml:space="preserve">následně </w:t>
    </w:r>
    <w:r>
      <w:rPr>
        <w:b/>
        <w:sz w:val="18"/>
        <w:szCs w:val="20"/>
        <w:highlight w:val="green"/>
      </w:rPr>
      <w:t>doplní účastník</w:t>
    </w:r>
  </w:p>
  <w:p w14:paraId="0A63622C" w14:textId="6F97659F" w:rsidR="002A39A5" w:rsidRPr="0044166B" w:rsidRDefault="002A39A5" w:rsidP="002A39A5">
    <w:pPr>
      <w:pStyle w:val="Zhlav"/>
      <w:jc w:val="right"/>
      <w:rPr>
        <w:b/>
        <w:sz w:val="18"/>
        <w:szCs w:val="20"/>
        <w:highlight w:val="green"/>
      </w:rPr>
    </w:pPr>
    <w:r>
      <w:rPr>
        <w:b/>
        <w:sz w:val="18"/>
        <w:szCs w:val="20"/>
      </w:rPr>
      <w:t xml:space="preserve">Číslo smlouvy prodávajícího č. 2: </w:t>
    </w:r>
    <w:r w:rsidRPr="0044166B">
      <w:rPr>
        <w:b/>
        <w:sz w:val="18"/>
        <w:szCs w:val="20"/>
        <w:highlight w:val="green"/>
      </w:rPr>
      <w:t xml:space="preserve">následně </w:t>
    </w:r>
    <w:r>
      <w:rPr>
        <w:b/>
        <w:sz w:val="18"/>
        <w:szCs w:val="20"/>
        <w:highlight w:val="green"/>
      </w:rPr>
      <w:t>doplní účastník</w:t>
    </w:r>
  </w:p>
  <w:bookmarkEnd w:id="20"/>
  <w:p w14:paraId="5FFB9C69" w14:textId="77777777" w:rsidR="00E74BF9" w:rsidRPr="002A4F5A" w:rsidRDefault="00E74BF9" w:rsidP="003B5252">
    <w:pPr>
      <w:pStyle w:val="Zhlav"/>
      <w:jc w:val="right"/>
      <w:rPr>
        <w:b/>
        <w:sz w:val="18"/>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3858FC3A"/>
    <w:name w:val="WW8Num2"/>
    <w:lvl w:ilvl="0">
      <w:start w:val="1"/>
      <w:numFmt w:val="decimal"/>
      <w:lvlText w:val="%1."/>
      <w:lvlJc w:val="left"/>
      <w:pPr>
        <w:tabs>
          <w:tab w:val="num" w:pos="720"/>
        </w:tabs>
        <w:ind w:left="720" w:hanging="360"/>
      </w:pPr>
      <w:rPr>
        <w:rFonts w:ascii="Times New Roman" w:eastAsia="Lucida Sans Unicode" w:hAnsi="Times New Roman"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3"/>
    <w:multiLevelType w:val="multilevel"/>
    <w:tmpl w:val="5466552A"/>
    <w:name w:val="WW8Num3"/>
    <w:lvl w:ilvl="0">
      <w:start w:val="1"/>
      <w:numFmt w:val="decimal"/>
      <w:lvlText w:val="%1."/>
      <w:lvlJc w:val="left"/>
      <w:pPr>
        <w:tabs>
          <w:tab w:val="num" w:pos="720"/>
        </w:tabs>
        <w:ind w:left="720" w:hanging="360"/>
      </w:pPr>
      <w:rPr>
        <w:rFonts w:ascii="Times New Roman" w:eastAsia="Lucida Sans Unicode" w:hAnsi="Times New Roman"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6"/>
    <w:multiLevelType w:val="multilevel"/>
    <w:tmpl w:val="EEBC27B0"/>
    <w:name w:val="WW8Num6"/>
    <w:lvl w:ilvl="0">
      <w:start w:val="1"/>
      <w:numFmt w:val="decimal"/>
      <w:lvlText w:val="%1."/>
      <w:lvlJc w:val="left"/>
      <w:pPr>
        <w:tabs>
          <w:tab w:val="num" w:pos="720"/>
        </w:tabs>
        <w:ind w:left="720" w:hanging="360"/>
      </w:pPr>
      <w:rPr>
        <w:rFonts w:ascii="Times New Roman" w:eastAsia="Lucida Sans Unicode" w:hAnsi="Times New Roman"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B0334D1"/>
    <w:multiLevelType w:val="hybridMultilevel"/>
    <w:tmpl w:val="CBF0415C"/>
    <w:lvl w:ilvl="0" w:tplc="04050011">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4" w15:restartNumberingAfterBreak="0">
    <w:nsid w:val="10036C52"/>
    <w:multiLevelType w:val="hybridMultilevel"/>
    <w:tmpl w:val="F10628FA"/>
    <w:lvl w:ilvl="0" w:tplc="0405000F">
      <w:start w:val="1"/>
      <w:numFmt w:val="decimal"/>
      <w:lvlText w:val="%1."/>
      <w:lvlJc w:val="left"/>
      <w:pPr>
        <w:ind w:left="5747" w:hanging="360"/>
      </w:pPr>
      <w:rPr>
        <w:rFonts w:cs="Times New Roman"/>
      </w:rPr>
    </w:lvl>
    <w:lvl w:ilvl="1" w:tplc="04050019" w:tentative="1">
      <w:start w:val="1"/>
      <w:numFmt w:val="lowerLetter"/>
      <w:lvlText w:val="%2."/>
      <w:lvlJc w:val="left"/>
      <w:pPr>
        <w:ind w:left="6467" w:hanging="360"/>
      </w:pPr>
      <w:rPr>
        <w:rFonts w:cs="Times New Roman"/>
      </w:rPr>
    </w:lvl>
    <w:lvl w:ilvl="2" w:tplc="0405001B" w:tentative="1">
      <w:start w:val="1"/>
      <w:numFmt w:val="lowerRoman"/>
      <w:lvlText w:val="%3."/>
      <w:lvlJc w:val="right"/>
      <w:pPr>
        <w:ind w:left="7187" w:hanging="180"/>
      </w:pPr>
      <w:rPr>
        <w:rFonts w:cs="Times New Roman"/>
      </w:rPr>
    </w:lvl>
    <w:lvl w:ilvl="3" w:tplc="0405000F" w:tentative="1">
      <w:start w:val="1"/>
      <w:numFmt w:val="decimal"/>
      <w:lvlText w:val="%4."/>
      <w:lvlJc w:val="left"/>
      <w:pPr>
        <w:ind w:left="7907" w:hanging="360"/>
      </w:pPr>
      <w:rPr>
        <w:rFonts w:cs="Times New Roman"/>
      </w:rPr>
    </w:lvl>
    <w:lvl w:ilvl="4" w:tplc="04050019" w:tentative="1">
      <w:start w:val="1"/>
      <w:numFmt w:val="lowerLetter"/>
      <w:lvlText w:val="%5."/>
      <w:lvlJc w:val="left"/>
      <w:pPr>
        <w:ind w:left="8627" w:hanging="360"/>
      </w:pPr>
      <w:rPr>
        <w:rFonts w:cs="Times New Roman"/>
      </w:rPr>
    </w:lvl>
    <w:lvl w:ilvl="5" w:tplc="0405001B" w:tentative="1">
      <w:start w:val="1"/>
      <w:numFmt w:val="lowerRoman"/>
      <w:lvlText w:val="%6."/>
      <w:lvlJc w:val="right"/>
      <w:pPr>
        <w:ind w:left="9347" w:hanging="180"/>
      </w:pPr>
      <w:rPr>
        <w:rFonts w:cs="Times New Roman"/>
      </w:rPr>
    </w:lvl>
    <w:lvl w:ilvl="6" w:tplc="0405000F" w:tentative="1">
      <w:start w:val="1"/>
      <w:numFmt w:val="decimal"/>
      <w:lvlText w:val="%7."/>
      <w:lvlJc w:val="left"/>
      <w:pPr>
        <w:ind w:left="10067" w:hanging="360"/>
      </w:pPr>
      <w:rPr>
        <w:rFonts w:cs="Times New Roman"/>
      </w:rPr>
    </w:lvl>
    <w:lvl w:ilvl="7" w:tplc="04050019" w:tentative="1">
      <w:start w:val="1"/>
      <w:numFmt w:val="lowerLetter"/>
      <w:lvlText w:val="%8."/>
      <w:lvlJc w:val="left"/>
      <w:pPr>
        <w:ind w:left="10787" w:hanging="360"/>
      </w:pPr>
      <w:rPr>
        <w:rFonts w:cs="Times New Roman"/>
      </w:rPr>
    </w:lvl>
    <w:lvl w:ilvl="8" w:tplc="0405001B" w:tentative="1">
      <w:start w:val="1"/>
      <w:numFmt w:val="lowerRoman"/>
      <w:lvlText w:val="%9."/>
      <w:lvlJc w:val="right"/>
      <w:pPr>
        <w:ind w:left="11507" w:hanging="180"/>
      </w:pPr>
      <w:rPr>
        <w:rFonts w:cs="Times New Roman"/>
      </w:rPr>
    </w:lvl>
  </w:abstractNum>
  <w:abstractNum w:abstractNumId="5" w15:restartNumberingAfterBreak="0">
    <w:nsid w:val="11C863A0"/>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125C05E1"/>
    <w:multiLevelType w:val="hybridMultilevel"/>
    <w:tmpl w:val="91BC41B4"/>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7" w15:restartNumberingAfterBreak="0">
    <w:nsid w:val="126426EF"/>
    <w:multiLevelType w:val="multilevel"/>
    <w:tmpl w:val="85D2683C"/>
    <w:lvl w:ilvl="0">
      <w:start w:val="1"/>
      <w:numFmt w:val="upperLetter"/>
      <w:pStyle w:val="AKFZFPreambule"/>
      <w:lvlText w:val="(%1)"/>
      <w:lvlJc w:val="left"/>
      <w:pPr>
        <w:tabs>
          <w:tab w:val="num" w:pos="680"/>
        </w:tabs>
        <w:ind w:left="680" w:hanging="68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16BD7D57"/>
    <w:multiLevelType w:val="hybridMultilevel"/>
    <w:tmpl w:val="6CD47584"/>
    <w:lvl w:ilvl="0" w:tplc="0405000F">
      <w:start w:val="1"/>
      <w:numFmt w:val="decimal"/>
      <w:lvlText w:val="%1."/>
      <w:lvlJc w:val="left"/>
      <w:pPr>
        <w:ind w:left="6172"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9812CCE"/>
    <w:multiLevelType w:val="hybridMultilevel"/>
    <w:tmpl w:val="23D28E4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B402AE2"/>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1F7B716F"/>
    <w:multiLevelType w:val="hybridMultilevel"/>
    <w:tmpl w:val="DF0EDF5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1FAB2950"/>
    <w:multiLevelType w:val="hybridMultilevel"/>
    <w:tmpl w:val="930E24D0"/>
    <w:lvl w:ilvl="0" w:tplc="67F00224">
      <w:start w:val="1"/>
      <w:numFmt w:val="decimal"/>
      <w:lvlText w:val="%1."/>
      <w:lvlJc w:val="left"/>
      <w:pPr>
        <w:ind w:left="720" w:hanging="360"/>
      </w:pPr>
      <w:rPr>
        <w:rFonts w:ascii="Arial" w:hAnsi="Arial" w:cs="Arial"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1585A2D"/>
    <w:multiLevelType w:val="hybridMultilevel"/>
    <w:tmpl w:val="988CDD64"/>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4" w15:restartNumberingAfterBreak="0">
    <w:nsid w:val="21821DBA"/>
    <w:multiLevelType w:val="hybridMultilevel"/>
    <w:tmpl w:val="409CFFCC"/>
    <w:lvl w:ilvl="0" w:tplc="04050019">
      <w:start w:val="1"/>
      <w:numFmt w:val="lowerLetter"/>
      <w:lvlText w:val="%1."/>
      <w:lvlJc w:val="left"/>
      <w:pPr>
        <w:ind w:left="1145" w:hanging="360"/>
      </w:pPr>
      <w:rPr>
        <w:rFonts w:cs="Times New Roman"/>
      </w:rPr>
    </w:lvl>
    <w:lvl w:ilvl="1" w:tplc="04050019">
      <w:start w:val="1"/>
      <w:numFmt w:val="lowerLetter"/>
      <w:lvlText w:val="%2."/>
      <w:lvlJc w:val="left"/>
      <w:pPr>
        <w:ind w:left="1865" w:hanging="360"/>
      </w:p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15" w15:restartNumberingAfterBreak="0">
    <w:nsid w:val="2D6E16C5"/>
    <w:multiLevelType w:val="hybridMultilevel"/>
    <w:tmpl w:val="3522BB12"/>
    <w:lvl w:ilvl="0" w:tplc="E6B2EDF6">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20"/>
        </w:tabs>
        <w:ind w:left="1420" w:hanging="340"/>
      </w:pPr>
      <w:rPr>
        <w:rFonts w:cs="Times New Roman" w:hint="default"/>
      </w:rPr>
    </w:lvl>
    <w:lvl w:ilvl="2" w:tplc="C52EEBA4">
      <w:start w:val="3"/>
      <w:numFmt w:val="decimal"/>
      <w:lvlText w:val="%3."/>
      <w:lvlJc w:val="left"/>
      <w:pPr>
        <w:tabs>
          <w:tab w:val="num" w:pos="340"/>
        </w:tabs>
        <w:ind w:left="340" w:hanging="340"/>
      </w:pPr>
      <w:rPr>
        <w:rFonts w:cs="Times New Roman" w:hint="default"/>
        <w:color w:val="auto"/>
        <w:sz w:val="20"/>
        <w:szCs w:val="20"/>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2F1031CE"/>
    <w:multiLevelType w:val="hybridMultilevel"/>
    <w:tmpl w:val="3948EE9C"/>
    <w:lvl w:ilvl="0" w:tplc="FD86B2A8">
      <w:numFmt w:val="bullet"/>
      <w:lvlText w:val="•"/>
      <w:lvlJc w:val="left"/>
      <w:pPr>
        <w:ind w:left="1065" w:hanging="705"/>
      </w:pPr>
      <w:rPr>
        <w:rFonts w:ascii="Arial" w:eastAsiaTheme="minorHAnsi" w:hAnsi="Arial" w:cs="Arial" w:hint="default"/>
      </w:rPr>
    </w:lvl>
    <w:lvl w:ilvl="1" w:tplc="04050003">
      <w:start w:val="1"/>
      <w:numFmt w:val="bullet"/>
      <w:lvlText w:val="o"/>
      <w:lvlJc w:val="left"/>
      <w:pPr>
        <w:ind w:left="1440" w:hanging="360"/>
      </w:pPr>
      <w:rPr>
        <w:rFonts w:ascii="Courier New" w:hAnsi="Courier New" w:cs="Courier New" w:hint="default"/>
      </w:rPr>
    </w:lvl>
    <w:lvl w:ilvl="2" w:tplc="61DEFE16">
      <w:start w:val="2"/>
      <w:numFmt w:val="bullet"/>
      <w:lvlText w:val=""/>
      <w:lvlJc w:val="left"/>
      <w:pPr>
        <w:ind w:left="2505" w:hanging="705"/>
      </w:pPr>
      <w:rPr>
        <w:rFonts w:ascii="Symbol" w:eastAsiaTheme="minorHAnsi" w:hAnsi="Symbol" w:cs="Arial"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4491BF3"/>
    <w:multiLevelType w:val="hybridMultilevel"/>
    <w:tmpl w:val="930E24D0"/>
    <w:lvl w:ilvl="0" w:tplc="67F00224">
      <w:start w:val="1"/>
      <w:numFmt w:val="decimal"/>
      <w:lvlText w:val="%1."/>
      <w:lvlJc w:val="left"/>
      <w:pPr>
        <w:ind w:left="720" w:hanging="360"/>
      </w:pPr>
      <w:rPr>
        <w:rFonts w:ascii="Arial" w:hAnsi="Arial" w:cs="Arial"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62C6FCD"/>
    <w:multiLevelType w:val="multilevel"/>
    <w:tmpl w:val="6A580972"/>
    <w:lvl w:ilvl="0">
      <w:start w:val="1"/>
      <w:numFmt w:val="decimal"/>
      <w:lvlText w:val="%1."/>
      <w:lvlJc w:val="left"/>
      <w:pPr>
        <w:tabs>
          <w:tab w:val="num" w:pos="879"/>
        </w:tabs>
        <w:ind w:left="879" w:hanging="737"/>
      </w:pPr>
      <w:rPr>
        <w:rFonts w:hint="default"/>
        <w:b/>
        <w:i w:val="0"/>
        <w:caps/>
        <w:strike w:val="0"/>
        <w:dstrike w:val="0"/>
        <w:vanish w:val="0"/>
        <w:color w:val="000000"/>
        <w:sz w:val="22"/>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1474"/>
        </w:tabs>
        <w:ind w:left="1474" w:hanging="737"/>
      </w:pPr>
      <w:rPr>
        <w:rFonts w:asciiTheme="minorHAnsi" w:hAnsiTheme="minorHAnsi" w:cstheme="minorHAnsi" w:hint="default"/>
        <w:b w:val="0"/>
        <w:sz w:val="22"/>
        <w:szCs w:val="22"/>
      </w:rPr>
    </w:lvl>
    <w:lvl w:ilvl="2">
      <w:start w:val="1"/>
      <w:numFmt w:val="decimal"/>
      <w:lvlText w:val="%1.%2.%3"/>
      <w:lvlJc w:val="left"/>
      <w:pPr>
        <w:tabs>
          <w:tab w:val="num" w:pos="2154"/>
        </w:tabs>
        <w:ind w:left="2154" w:hanging="737"/>
      </w:pPr>
      <w:rPr>
        <w:rFonts w:asciiTheme="minorHAnsi" w:hAnsiTheme="minorHAnsi" w:cstheme="minorHAnsi" w:hint="default"/>
        <w:sz w:val="22"/>
        <w:szCs w:val="22"/>
      </w:rPr>
    </w:lvl>
    <w:lvl w:ilvl="3">
      <w:start w:val="1"/>
      <w:numFmt w:val="lowerLetter"/>
      <w:lvlText w:val="%4)"/>
      <w:lvlJc w:val="left"/>
      <w:pPr>
        <w:tabs>
          <w:tab w:val="num" w:pos="2552"/>
        </w:tabs>
        <w:ind w:left="2552" w:hanging="34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3CB70841"/>
    <w:multiLevelType w:val="hybridMultilevel"/>
    <w:tmpl w:val="79FC251E"/>
    <w:lvl w:ilvl="0" w:tplc="7178A090">
      <w:start w:val="1"/>
      <w:numFmt w:val="decimal"/>
      <w:lvlText w:val="%1."/>
      <w:lvlJc w:val="left"/>
      <w:pPr>
        <w:tabs>
          <w:tab w:val="num" w:pos="340"/>
        </w:tabs>
        <w:ind w:left="340" w:hanging="340"/>
      </w:pPr>
      <w:rPr>
        <w:rFonts w:cs="Times New Roman"/>
        <w:b w:val="0"/>
      </w:rPr>
    </w:lvl>
    <w:lvl w:ilvl="1" w:tplc="90A8F7C6">
      <w:start w:val="3"/>
      <w:numFmt w:val="decimal"/>
      <w:lvlText w:val="%2."/>
      <w:lvlJc w:val="left"/>
      <w:pPr>
        <w:tabs>
          <w:tab w:val="num" w:pos="340"/>
        </w:tabs>
        <w:ind w:left="340" w:hanging="34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20" w15:restartNumberingAfterBreak="0">
    <w:nsid w:val="3D1A5927"/>
    <w:multiLevelType w:val="hybridMultilevel"/>
    <w:tmpl w:val="D94A74EC"/>
    <w:lvl w:ilvl="0" w:tplc="04050019">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1" w15:restartNumberingAfterBreak="0">
    <w:nsid w:val="42631626"/>
    <w:multiLevelType w:val="hybridMultilevel"/>
    <w:tmpl w:val="930E24D0"/>
    <w:lvl w:ilvl="0" w:tplc="67F00224">
      <w:start w:val="1"/>
      <w:numFmt w:val="decimal"/>
      <w:lvlText w:val="%1."/>
      <w:lvlJc w:val="left"/>
      <w:pPr>
        <w:ind w:left="720" w:hanging="360"/>
      </w:pPr>
      <w:rPr>
        <w:rFonts w:ascii="Arial" w:hAnsi="Arial" w:cs="Arial"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0C42514"/>
    <w:multiLevelType w:val="hybridMultilevel"/>
    <w:tmpl w:val="13087B84"/>
    <w:lvl w:ilvl="0" w:tplc="B75A830E">
      <w:start w:val="1"/>
      <w:numFmt w:val="decimal"/>
      <w:lvlText w:val="%1."/>
      <w:lvlJc w:val="left"/>
      <w:pPr>
        <w:ind w:left="720" w:hanging="363"/>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536515D7"/>
    <w:multiLevelType w:val="hybridMultilevel"/>
    <w:tmpl w:val="930E24D0"/>
    <w:lvl w:ilvl="0" w:tplc="67F00224">
      <w:start w:val="1"/>
      <w:numFmt w:val="decimal"/>
      <w:lvlText w:val="%1."/>
      <w:lvlJc w:val="left"/>
      <w:pPr>
        <w:ind w:left="720" w:hanging="360"/>
      </w:pPr>
      <w:rPr>
        <w:rFonts w:ascii="Arial" w:hAnsi="Arial" w:cs="Arial"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59A610ED"/>
    <w:multiLevelType w:val="hybridMultilevel"/>
    <w:tmpl w:val="D14C019A"/>
    <w:lvl w:ilvl="0" w:tplc="1D7C668E">
      <w:start w:val="1"/>
      <w:numFmt w:val="decimal"/>
      <w:lvlText w:val="%1."/>
      <w:lvlJc w:val="left"/>
      <w:pPr>
        <w:ind w:left="36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5" w15:restartNumberingAfterBreak="0">
    <w:nsid w:val="5D204D49"/>
    <w:multiLevelType w:val="hybridMultilevel"/>
    <w:tmpl w:val="4AD677C4"/>
    <w:lvl w:ilvl="0" w:tplc="04050019">
      <w:start w:val="1"/>
      <w:numFmt w:val="lowerLetter"/>
      <w:lvlText w:val="%1."/>
      <w:lvlJc w:val="left"/>
      <w:pPr>
        <w:ind w:left="1070" w:hanging="360"/>
      </w:pPr>
    </w:lvl>
    <w:lvl w:ilvl="1" w:tplc="04050019">
      <w:start w:val="1"/>
      <w:numFmt w:val="lowerLetter"/>
      <w:lvlText w:val="%2."/>
      <w:lvlJc w:val="left"/>
      <w:pPr>
        <w:ind w:left="1790" w:hanging="360"/>
      </w:pPr>
    </w:lvl>
    <w:lvl w:ilvl="2" w:tplc="0405001B" w:tentative="1">
      <w:start w:val="1"/>
      <w:numFmt w:val="lowerRoman"/>
      <w:lvlText w:val="%3."/>
      <w:lvlJc w:val="right"/>
      <w:pPr>
        <w:ind w:left="2510" w:hanging="180"/>
      </w:pPr>
    </w:lvl>
    <w:lvl w:ilvl="3" w:tplc="0405000F" w:tentative="1">
      <w:start w:val="1"/>
      <w:numFmt w:val="decimal"/>
      <w:lvlText w:val="%4."/>
      <w:lvlJc w:val="left"/>
      <w:pPr>
        <w:ind w:left="3230" w:hanging="360"/>
      </w:pPr>
    </w:lvl>
    <w:lvl w:ilvl="4" w:tplc="04050019" w:tentative="1">
      <w:start w:val="1"/>
      <w:numFmt w:val="lowerLetter"/>
      <w:lvlText w:val="%5."/>
      <w:lvlJc w:val="left"/>
      <w:pPr>
        <w:ind w:left="3950" w:hanging="360"/>
      </w:pPr>
    </w:lvl>
    <w:lvl w:ilvl="5" w:tplc="0405001B" w:tentative="1">
      <w:start w:val="1"/>
      <w:numFmt w:val="lowerRoman"/>
      <w:lvlText w:val="%6."/>
      <w:lvlJc w:val="right"/>
      <w:pPr>
        <w:ind w:left="4670" w:hanging="180"/>
      </w:pPr>
    </w:lvl>
    <w:lvl w:ilvl="6" w:tplc="0405000F" w:tentative="1">
      <w:start w:val="1"/>
      <w:numFmt w:val="decimal"/>
      <w:lvlText w:val="%7."/>
      <w:lvlJc w:val="left"/>
      <w:pPr>
        <w:ind w:left="5390" w:hanging="360"/>
      </w:pPr>
    </w:lvl>
    <w:lvl w:ilvl="7" w:tplc="04050019" w:tentative="1">
      <w:start w:val="1"/>
      <w:numFmt w:val="lowerLetter"/>
      <w:lvlText w:val="%8."/>
      <w:lvlJc w:val="left"/>
      <w:pPr>
        <w:ind w:left="6110" w:hanging="360"/>
      </w:pPr>
    </w:lvl>
    <w:lvl w:ilvl="8" w:tplc="0405001B" w:tentative="1">
      <w:start w:val="1"/>
      <w:numFmt w:val="lowerRoman"/>
      <w:lvlText w:val="%9."/>
      <w:lvlJc w:val="right"/>
      <w:pPr>
        <w:ind w:left="6830" w:hanging="180"/>
      </w:pPr>
    </w:lvl>
  </w:abstractNum>
  <w:abstractNum w:abstractNumId="26" w15:restartNumberingAfterBreak="0">
    <w:nsid w:val="5E0D72DE"/>
    <w:multiLevelType w:val="multilevel"/>
    <w:tmpl w:val="F244D0F0"/>
    <w:lvl w:ilvl="0">
      <w:start w:val="10"/>
      <w:numFmt w:val="decimal"/>
      <w:lvlText w:val="%1."/>
      <w:lvlJc w:val="left"/>
      <w:pPr>
        <w:ind w:left="360" w:hanging="360"/>
      </w:pPr>
      <w:rPr>
        <w:rFonts w:hint="default"/>
      </w:rPr>
    </w:lvl>
    <w:lvl w:ilvl="1">
      <w:start w:val="1"/>
      <w:numFmt w:val="decimal"/>
      <w:lvlText w:val="1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5F935E8C"/>
    <w:multiLevelType w:val="hybridMultilevel"/>
    <w:tmpl w:val="3110BA9A"/>
    <w:lvl w:ilvl="0" w:tplc="3E024472">
      <w:start w:val="1"/>
      <w:numFmt w:val="decimal"/>
      <w:lvlText w:val="%1."/>
      <w:lvlJc w:val="left"/>
      <w:pPr>
        <w:tabs>
          <w:tab w:val="num" w:pos="340"/>
        </w:tabs>
        <w:ind w:left="340" w:hanging="340"/>
      </w:pPr>
      <w:rPr>
        <w:rFonts w:ascii="Arial" w:hAnsi="Arial" w:cs="Arial" w:hint="default"/>
        <w:color w:val="auto"/>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8" w15:restartNumberingAfterBreak="0">
    <w:nsid w:val="662B47F6"/>
    <w:multiLevelType w:val="hybridMultilevel"/>
    <w:tmpl w:val="2C9239A2"/>
    <w:lvl w:ilvl="0" w:tplc="5FBC31EE">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9" w15:restartNumberingAfterBreak="0">
    <w:nsid w:val="66662A39"/>
    <w:multiLevelType w:val="hybridMultilevel"/>
    <w:tmpl w:val="7A1E581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0" w15:restartNumberingAfterBreak="0">
    <w:nsid w:val="66983015"/>
    <w:multiLevelType w:val="hybridMultilevel"/>
    <w:tmpl w:val="2C9239A2"/>
    <w:lvl w:ilvl="0" w:tplc="5FBC31EE">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1" w15:restartNumberingAfterBreak="0">
    <w:nsid w:val="66CF675B"/>
    <w:multiLevelType w:val="hybridMultilevel"/>
    <w:tmpl w:val="264EDBBA"/>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2" w15:restartNumberingAfterBreak="0">
    <w:nsid w:val="672E1513"/>
    <w:multiLevelType w:val="hybridMultilevel"/>
    <w:tmpl w:val="4AD677C4"/>
    <w:lvl w:ilvl="0" w:tplc="04050019">
      <w:start w:val="1"/>
      <w:numFmt w:val="lowerLetter"/>
      <w:lvlText w:val="%1."/>
      <w:lvlJc w:val="left"/>
      <w:pPr>
        <w:ind w:left="1070" w:hanging="360"/>
      </w:pPr>
    </w:lvl>
    <w:lvl w:ilvl="1" w:tplc="04050019">
      <w:start w:val="1"/>
      <w:numFmt w:val="lowerLetter"/>
      <w:lvlText w:val="%2."/>
      <w:lvlJc w:val="left"/>
      <w:pPr>
        <w:ind w:left="1790" w:hanging="360"/>
      </w:pPr>
    </w:lvl>
    <w:lvl w:ilvl="2" w:tplc="0405001B" w:tentative="1">
      <w:start w:val="1"/>
      <w:numFmt w:val="lowerRoman"/>
      <w:lvlText w:val="%3."/>
      <w:lvlJc w:val="right"/>
      <w:pPr>
        <w:ind w:left="2510" w:hanging="180"/>
      </w:pPr>
    </w:lvl>
    <w:lvl w:ilvl="3" w:tplc="0405000F" w:tentative="1">
      <w:start w:val="1"/>
      <w:numFmt w:val="decimal"/>
      <w:lvlText w:val="%4."/>
      <w:lvlJc w:val="left"/>
      <w:pPr>
        <w:ind w:left="3230" w:hanging="360"/>
      </w:pPr>
    </w:lvl>
    <w:lvl w:ilvl="4" w:tplc="04050019" w:tentative="1">
      <w:start w:val="1"/>
      <w:numFmt w:val="lowerLetter"/>
      <w:lvlText w:val="%5."/>
      <w:lvlJc w:val="left"/>
      <w:pPr>
        <w:ind w:left="3950" w:hanging="360"/>
      </w:pPr>
    </w:lvl>
    <w:lvl w:ilvl="5" w:tplc="0405001B" w:tentative="1">
      <w:start w:val="1"/>
      <w:numFmt w:val="lowerRoman"/>
      <w:lvlText w:val="%6."/>
      <w:lvlJc w:val="right"/>
      <w:pPr>
        <w:ind w:left="4670" w:hanging="180"/>
      </w:pPr>
    </w:lvl>
    <w:lvl w:ilvl="6" w:tplc="0405000F" w:tentative="1">
      <w:start w:val="1"/>
      <w:numFmt w:val="decimal"/>
      <w:lvlText w:val="%7."/>
      <w:lvlJc w:val="left"/>
      <w:pPr>
        <w:ind w:left="5390" w:hanging="360"/>
      </w:pPr>
    </w:lvl>
    <w:lvl w:ilvl="7" w:tplc="04050019" w:tentative="1">
      <w:start w:val="1"/>
      <w:numFmt w:val="lowerLetter"/>
      <w:lvlText w:val="%8."/>
      <w:lvlJc w:val="left"/>
      <w:pPr>
        <w:ind w:left="6110" w:hanging="360"/>
      </w:pPr>
    </w:lvl>
    <w:lvl w:ilvl="8" w:tplc="0405001B" w:tentative="1">
      <w:start w:val="1"/>
      <w:numFmt w:val="lowerRoman"/>
      <w:lvlText w:val="%9."/>
      <w:lvlJc w:val="right"/>
      <w:pPr>
        <w:ind w:left="6830" w:hanging="180"/>
      </w:pPr>
    </w:lvl>
  </w:abstractNum>
  <w:abstractNum w:abstractNumId="33" w15:restartNumberingAfterBreak="0">
    <w:nsid w:val="7482756D"/>
    <w:multiLevelType w:val="multilevel"/>
    <w:tmpl w:val="FBAEEF20"/>
    <w:lvl w:ilvl="0">
      <w:start w:val="3"/>
      <w:numFmt w:val="decimal"/>
      <w:pStyle w:val="NADPIS"/>
      <w:lvlText w:val="%1."/>
      <w:lvlJc w:val="left"/>
      <w:pPr>
        <w:tabs>
          <w:tab w:val="num" w:pos="360"/>
        </w:tabs>
        <w:ind w:left="360" w:hanging="360"/>
      </w:pPr>
      <w:rPr>
        <w:rFonts w:hint="default"/>
      </w:rPr>
    </w:lvl>
    <w:lvl w:ilvl="1">
      <w:start w:val="1"/>
      <w:numFmt w:val="decimal"/>
      <w:pStyle w:val="ODSTAVEC"/>
      <w:lvlText w:val="%1.%2."/>
      <w:lvlJc w:val="left"/>
      <w:pPr>
        <w:tabs>
          <w:tab w:val="num" w:pos="360"/>
        </w:tabs>
        <w:ind w:left="360" w:hanging="360"/>
      </w:pPr>
      <w:rPr>
        <w:rFonts w:hint="default"/>
        <w:b w:val="0"/>
        <w:i w:val="0"/>
      </w:rPr>
    </w:lvl>
    <w:lvl w:ilvl="2">
      <w:start w:val="1"/>
      <w:numFmt w:val="lowerLetter"/>
      <w:lvlText w:val="%3)"/>
      <w:lvlJc w:val="left"/>
      <w:pPr>
        <w:tabs>
          <w:tab w:val="num" w:pos="1260"/>
        </w:tabs>
        <w:ind w:left="1260" w:hanging="720"/>
      </w:pPr>
      <w:rPr>
        <w:rFonts w:ascii="Arial" w:eastAsia="Calibri" w:hAnsi="Arial" w:cs="Arial"/>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4" w15:restartNumberingAfterBreak="0">
    <w:nsid w:val="7504777E"/>
    <w:multiLevelType w:val="hybridMultilevel"/>
    <w:tmpl w:val="CA8CDC32"/>
    <w:lvl w:ilvl="0" w:tplc="04050019">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5" w15:restartNumberingAfterBreak="0">
    <w:nsid w:val="758004D9"/>
    <w:multiLevelType w:val="hybridMultilevel"/>
    <w:tmpl w:val="2C9239A2"/>
    <w:lvl w:ilvl="0" w:tplc="5FBC31EE">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6" w15:restartNumberingAfterBreak="0">
    <w:nsid w:val="775B37CF"/>
    <w:multiLevelType w:val="hybridMultilevel"/>
    <w:tmpl w:val="930E24D0"/>
    <w:lvl w:ilvl="0" w:tplc="67F00224">
      <w:start w:val="1"/>
      <w:numFmt w:val="decimal"/>
      <w:lvlText w:val="%1."/>
      <w:lvlJc w:val="left"/>
      <w:pPr>
        <w:ind w:left="720" w:hanging="360"/>
      </w:pPr>
      <w:rPr>
        <w:rFonts w:ascii="Arial" w:hAnsi="Arial" w:cs="Arial"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758818905">
    <w:abstractNumId w:val="27"/>
  </w:num>
  <w:num w:numId="2" w16cid:durableId="84428373">
    <w:abstractNumId w:val="15"/>
  </w:num>
  <w:num w:numId="3" w16cid:durableId="90394884">
    <w:abstractNumId w:val="10"/>
  </w:num>
  <w:num w:numId="4" w16cid:durableId="2000309186">
    <w:abstractNumId w:val="30"/>
  </w:num>
  <w:num w:numId="5" w16cid:durableId="773133489">
    <w:abstractNumId w:val="4"/>
  </w:num>
  <w:num w:numId="6" w16cid:durableId="2023436294">
    <w:abstractNumId w:val="24"/>
  </w:num>
  <w:num w:numId="7" w16cid:durableId="192427601">
    <w:abstractNumId w:val="33"/>
  </w:num>
  <w:num w:numId="8" w16cid:durableId="1065445621">
    <w:abstractNumId w:val="22"/>
  </w:num>
  <w:num w:numId="9" w16cid:durableId="1927610812">
    <w:abstractNumId w:val="12"/>
  </w:num>
  <w:num w:numId="10" w16cid:durableId="1751925087">
    <w:abstractNumId w:val="7"/>
  </w:num>
  <w:num w:numId="11" w16cid:durableId="1754358340">
    <w:abstractNumId w:val="28"/>
  </w:num>
  <w:num w:numId="12" w16cid:durableId="1292975260">
    <w:abstractNumId w:val="5"/>
  </w:num>
  <w:num w:numId="13" w16cid:durableId="1017587077">
    <w:abstractNumId w:val="14"/>
  </w:num>
  <w:num w:numId="14" w16cid:durableId="158429109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721289625">
    <w:abstractNumId w:val="15"/>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590768672">
    <w:abstractNumId w:val="6"/>
  </w:num>
  <w:num w:numId="17" w16cid:durableId="575559112">
    <w:abstractNumId w:val="8"/>
  </w:num>
  <w:num w:numId="18" w16cid:durableId="1483236347">
    <w:abstractNumId w:val="17"/>
  </w:num>
  <w:num w:numId="19" w16cid:durableId="176848805">
    <w:abstractNumId w:val="21"/>
  </w:num>
  <w:num w:numId="20" w16cid:durableId="1153519978">
    <w:abstractNumId w:val="23"/>
  </w:num>
  <w:num w:numId="21" w16cid:durableId="707532020">
    <w:abstractNumId w:val="20"/>
  </w:num>
  <w:num w:numId="22" w16cid:durableId="95755025">
    <w:abstractNumId w:val="34"/>
  </w:num>
  <w:num w:numId="23" w16cid:durableId="1920482810">
    <w:abstractNumId w:val="32"/>
  </w:num>
  <w:num w:numId="24" w16cid:durableId="1242300917">
    <w:abstractNumId w:val="16"/>
  </w:num>
  <w:num w:numId="25" w16cid:durableId="865486962">
    <w:abstractNumId w:val="25"/>
  </w:num>
  <w:num w:numId="26" w16cid:durableId="101098505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4552295">
    <w:abstractNumId w:val="36"/>
  </w:num>
  <w:num w:numId="28" w16cid:durableId="274219687">
    <w:abstractNumId w:val="35"/>
  </w:num>
  <w:num w:numId="29" w16cid:durableId="1478036297">
    <w:abstractNumId w:val="13"/>
  </w:num>
  <w:num w:numId="30" w16cid:durableId="763187317">
    <w:abstractNumId w:val="10"/>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39233928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503854931">
    <w:abstractNumId w:val="19"/>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473447812">
    <w:abstractNumId w:val="9"/>
  </w:num>
  <w:num w:numId="34" w16cid:durableId="2136486555">
    <w:abstractNumId w:val="31"/>
  </w:num>
  <w:num w:numId="35" w16cid:durableId="981302082">
    <w:abstractNumId w:val="18"/>
  </w:num>
  <w:num w:numId="36" w16cid:durableId="205318550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649702193">
    <w:abstractNumId w:val="26"/>
  </w:num>
  <w:num w:numId="38" w16cid:durableId="87669922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478958823">
    <w:abstractNumId w:val="1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trackRevisions/>
  <w:defaultTabStop w:val="709"/>
  <w:hyphenationZone w:val="425"/>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49D3"/>
    <w:rsid w:val="000002A1"/>
    <w:rsid w:val="00000D5E"/>
    <w:rsid w:val="00000DBC"/>
    <w:rsid w:val="000033BD"/>
    <w:rsid w:val="00003520"/>
    <w:rsid w:val="00004EBF"/>
    <w:rsid w:val="000050FB"/>
    <w:rsid w:val="00006ED6"/>
    <w:rsid w:val="00007A05"/>
    <w:rsid w:val="00010150"/>
    <w:rsid w:val="00011CB5"/>
    <w:rsid w:val="0001204E"/>
    <w:rsid w:val="0001254E"/>
    <w:rsid w:val="00012A5F"/>
    <w:rsid w:val="00012AE9"/>
    <w:rsid w:val="00013115"/>
    <w:rsid w:val="00013820"/>
    <w:rsid w:val="00013A32"/>
    <w:rsid w:val="00014744"/>
    <w:rsid w:val="00015039"/>
    <w:rsid w:val="000154A3"/>
    <w:rsid w:val="0001736A"/>
    <w:rsid w:val="00020FFC"/>
    <w:rsid w:val="00021229"/>
    <w:rsid w:val="000219BF"/>
    <w:rsid w:val="00022CB8"/>
    <w:rsid w:val="00026FB6"/>
    <w:rsid w:val="0002707E"/>
    <w:rsid w:val="0002791F"/>
    <w:rsid w:val="00031A85"/>
    <w:rsid w:val="00032CA2"/>
    <w:rsid w:val="00033381"/>
    <w:rsid w:val="0003432F"/>
    <w:rsid w:val="000352DD"/>
    <w:rsid w:val="0003673C"/>
    <w:rsid w:val="00036EB6"/>
    <w:rsid w:val="000370D6"/>
    <w:rsid w:val="00037BD6"/>
    <w:rsid w:val="00044DA2"/>
    <w:rsid w:val="0004560A"/>
    <w:rsid w:val="00045F2F"/>
    <w:rsid w:val="00047ABD"/>
    <w:rsid w:val="00047B6D"/>
    <w:rsid w:val="00047FD3"/>
    <w:rsid w:val="00051466"/>
    <w:rsid w:val="0005177F"/>
    <w:rsid w:val="0005256D"/>
    <w:rsid w:val="000525F7"/>
    <w:rsid w:val="00052D0F"/>
    <w:rsid w:val="00052F61"/>
    <w:rsid w:val="00053101"/>
    <w:rsid w:val="00053AF7"/>
    <w:rsid w:val="00054B76"/>
    <w:rsid w:val="00057D88"/>
    <w:rsid w:val="00060308"/>
    <w:rsid w:val="00060B31"/>
    <w:rsid w:val="000612D7"/>
    <w:rsid w:val="00062ED8"/>
    <w:rsid w:val="0006377A"/>
    <w:rsid w:val="000658EA"/>
    <w:rsid w:val="00066304"/>
    <w:rsid w:val="00066613"/>
    <w:rsid w:val="00070024"/>
    <w:rsid w:val="0007296D"/>
    <w:rsid w:val="00073669"/>
    <w:rsid w:val="000748C1"/>
    <w:rsid w:val="00074B93"/>
    <w:rsid w:val="00075321"/>
    <w:rsid w:val="0007555F"/>
    <w:rsid w:val="0007652D"/>
    <w:rsid w:val="000802FE"/>
    <w:rsid w:val="00080D92"/>
    <w:rsid w:val="000815C6"/>
    <w:rsid w:val="00081DAF"/>
    <w:rsid w:val="0008216B"/>
    <w:rsid w:val="00083032"/>
    <w:rsid w:val="000846B6"/>
    <w:rsid w:val="00085840"/>
    <w:rsid w:val="000860F6"/>
    <w:rsid w:val="000862D8"/>
    <w:rsid w:val="000865A5"/>
    <w:rsid w:val="000900F6"/>
    <w:rsid w:val="000901F1"/>
    <w:rsid w:val="000922F2"/>
    <w:rsid w:val="00092C4D"/>
    <w:rsid w:val="00093D5A"/>
    <w:rsid w:val="000946FB"/>
    <w:rsid w:val="00094D24"/>
    <w:rsid w:val="00095700"/>
    <w:rsid w:val="00095815"/>
    <w:rsid w:val="000978C6"/>
    <w:rsid w:val="00097D9A"/>
    <w:rsid w:val="00097EE5"/>
    <w:rsid w:val="000A0E80"/>
    <w:rsid w:val="000A21F1"/>
    <w:rsid w:val="000A3845"/>
    <w:rsid w:val="000A3F6C"/>
    <w:rsid w:val="000A3FC0"/>
    <w:rsid w:val="000A4E5A"/>
    <w:rsid w:val="000A655B"/>
    <w:rsid w:val="000A66B5"/>
    <w:rsid w:val="000A7905"/>
    <w:rsid w:val="000B1381"/>
    <w:rsid w:val="000B141D"/>
    <w:rsid w:val="000B1C79"/>
    <w:rsid w:val="000B284C"/>
    <w:rsid w:val="000B299A"/>
    <w:rsid w:val="000B329A"/>
    <w:rsid w:val="000B3A06"/>
    <w:rsid w:val="000B3AD1"/>
    <w:rsid w:val="000B4F41"/>
    <w:rsid w:val="000B52D1"/>
    <w:rsid w:val="000B54CC"/>
    <w:rsid w:val="000B6E01"/>
    <w:rsid w:val="000B7326"/>
    <w:rsid w:val="000B7F3E"/>
    <w:rsid w:val="000C1E34"/>
    <w:rsid w:val="000C2ABF"/>
    <w:rsid w:val="000C3011"/>
    <w:rsid w:val="000C3753"/>
    <w:rsid w:val="000C3986"/>
    <w:rsid w:val="000C47FD"/>
    <w:rsid w:val="000C54C8"/>
    <w:rsid w:val="000C559B"/>
    <w:rsid w:val="000C5BAD"/>
    <w:rsid w:val="000D033F"/>
    <w:rsid w:val="000D098F"/>
    <w:rsid w:val="000D29A1"/>
    <w:rsid w:val="000D2BA3"/>
    <w:rsid w:val="000D2E0E"/>
    <w:rsid w:val="000D3DE0"/>
    <w:rsid w:val="000D41B6"/>
    <w:rsid w:val="000D5220"/>
    <w:rsid w:val="000D62C5"/>
    <w:rsid w:val="000D6916"/>
    <w:rsid w:val="000D7D5C"/>
    <w:rsid w:val="000D7DD9"/>
    <w:rsid w:val="000D7F24"/>
    <w:rsid w:val="000E07E8"/>
    <w:rsid w:val="000E161C"/>
    <w:rsid w:val="000E2CB8"/>
    <w:rsid w:val="000E2E24"/>
    <w:rsid w:val="000E34E3"/>
    <w:rsid w:val="000E5740"/>
    <w:rsid w:val="000E6C62"/>
    <w:rsid w:val="000E720A"/>
    <w:rsid w:val="000E73ED"/>
    <w:rsid w:val="000E7B49"/>
    <w:rsid w:val="000F0357"/>
    <w:rsid w:val="000F0B2A"/>
    <w:rsid w:val="000F19DF"/>
    <w:rsid w:val="000F2300"/>
    <w:rsid w:val="000F29D8"/>
    <w:rsid w:val="000F38BB"/>
    <w:rsid w:val="000F48E7"/>
    <w:rsid w:val="000F5430"/>
    <w:rsid w:val="000F78DB"/>
    <w:rsid w:val="00100779"/>
    <w:rsid w:val="00101349"/>
    <w:rsid w:val="00101838"/>
    <w:rsid w:val="00101F4E"/>
    <w:rsid w:val="001024CA"/>
    <w:rsid w:val="00102585"/>
    <w:rsid w:val="001052B8"/>
    <w:rsid w:val="001066BE"/>
    <w:rsid w:val="00106E1A"/>
    <w:rsid w:val="001078C4"/>
    <w:rsid w:val="00113769"/>
    <w:rsid w:val="001178EE"/>
    <w:rsid w:val="0012045D"/>
    <w:rsid w:val="001209DA"/>
    <w:rsid w:val="0012113D"/>
    <w:rsid w:val="00122133"/>
    <w:rsid w:val="00122551"/>
    <w:rsid w:val="00122604"/>
    <w:rsid w:val="00123548"/>
    <w:rsid w:val="00123686"/>
    <w:rsid w:val="00123D62"/>
    <w:rsid w:val="0012452C"/>
    <w:rsid w:val="0012489F"/>
    <w:rsid w:val="00125373"/>
    <w:rsid w:val="001259FA"/>
    <w:rsid w:val="001317C1"/>
    <w:rsid w:val="00131A86"/>
    <w:rsid w:val="00131F1C"/>
    <w:rsid w:val="00134600"/>
    <w:rsid w:val="00134854"/>
    <w:rsid w:val="00134BB4"/>
    <w:rsid w:val="00134C52"/>
    <w:rsid w:val="00134D91"/>
    <w:rsid w:val="00135CD4"/>
    <w:rsid w:val="00136E33"/>
    <w:rsid w:val="0014015D"/>
    <w:rsid w:val="0014045B"/>
    <w:rsid w:val="0014073B"/>
    <w:rsid w:val="001409D7"/>
    <w:rsid w:val="001419E1"/>
    <w:rsid w:val="001456BA"/>
    <w:rsid w:val="00145F4C"/>
    <w:rsid w:val="00151777"/>
    <w:rsid w:val="00152470"/>
    <w:rsid w:val="00153034"/>
    <w:rsid w:val="00153143"/>
    <w:rsid w:val="00153343"/>
    <w:rsid w:val="00156305"/>
    <w:rsid w:val="00157493"/>
    <w:rsid w:val="001576ED"/>
    <w:rsid w:val="00157EB0"/>
    <w:rsid w:val="00161DD5"/>
    <w:rsid w:val="001621DC"/>
    <w:rsid w:val="00162280"/>
    <w:rsid w:val="00164792"/>
    <w:rsid w:val="00165F18"/>
    <w:rsid w:val="001670F5"/>
    <w:rsid w:val="00167F52"/>
    <w:rsid w:val="001706D8"/>
    <w:rsid w:val="001723C3"/>
    <w:rsid w:val="00173899"/>
    <w:rsid w:val="00175917"/>
    <w:rsid w:val="00176BD4"/>
    <w:rsid w:val="00176F51"/>
    <w:rsid w:val="00177756"/>
    <w:rsid w:val="001809C8"/>
    <w:rsid w:val="00181314"/>
    <w:rsid w:val="00181D24"/>
    <w:rsid w:val="00183BA0"/>
    <w:rsid w:val="001847A1"/>
    <w:rsid w:val="00185238"/>
    <w:rsid w:val="001853FC"/>
    <w:rsid w:val="001862B2"/>
    <w:rsid w:val="0018704A"/>
    <w:rsid w:val="001900E6"/>
    <w:rsid w:val="00190B12"/>
    <w:rsid w:val="00192834"/>
    <w:rsid w:val="00192FAB"/>
    <w:rsid w:val="0019444F"/>
    <w:rsid w:val="00197196"/>
    <w:rsid w:val="00197942"/>
    <w:rsid w:val="00197DE0"/>
    <w:rsid w:val="001A0DC9"/>
    <w:rsid w:val="001A0FAE"/>
    <w:rsid w:val="001A3241"/>
    <w:rsid w:val="001A3E8D"/>
    <w:rsid w:val="001A4496"/>
    <w:rsid w:val="001A48F5"/>
    <w:rsid w:val="001A5D27"/>
    <w:rsid w:val="001A6190"/>
    <w:rsid w:val="001A63CD"/>
    <w:rsid w:val="001A6835"/>
    <w:rsid w:val="001A6839"/>
    <w:rsid w:val="001A6ABF"/>
    <w:rsid w:val="001A6BCD"/>
    <w:rsid w:val="001A71E8"/>
    <w:rsid w:val="001A771B"/>
    <w:rsid w:val="001A7769"/>
    <w:rsid w:val="001B054E"/>
    <w:rsid w:val="001B3437"/>
    <w:rsid w:val="001B3562"/>
    <w:rsid w:val="001B409C"/>
    <w:rsid w:val="001B4347"/>
    <w:rsid w:val="001B47BB"/>
    <w:rsid w:val="001B51EE"/>
    <w:rsid w:val="001B746D"/>
    <w:rsid w:val="001B747B"/>
    <w:rsid w:val="001C148A"/>
    <w:rsid w:val="001C2540"/>
    <w:rsid w:val="001C40C1"/>
    <w:rsid w:val="001C43BC"/>
    <w:rsid w:val="001C587C"/>
    <w:rsid w:val="001C626A"/>
    <w:rsid w:val="001C637C"/>
    <w:rsid w:val="001C66E7"/>
    <w:rsid w:val="001C741A"/>
    <w:rsid w:val="001D1490"/>
    <w:rsid w:val="001D155F"/>
    <w:rsid w:val="001D43CB"/>
    <w:rsid w:val="001D5747"/>
    <w:rsid w:val="001D6510"/>
    <w:rsid w:val="001D7A29"/>
    <w:rsid w:val="001D7C70"/>
    <w:rsid w:val="001D7E31"/>
    <w:rsid w:val="001E0726"/>
    <w:rsid w:val="001E16EA"/>
    <w:rsid w:val="001E1DF5"/>
    <w:rsid w:val="001E1F1B"/>
    <w:rsid w:val="001E259D"/>
    <w:rsid w:val="001E2E00"/>
    <w:rsid w:val="001E3874"/>
    <w:rsid w:val="001E4CB3"/>
    <w:rsid w:val="001E5BC1"/>
    <w:rsid w:val="001E5C92"/>
    <w:rsid w:val="001E69F5"/>
    <w:rsid w:val="001E730A"/>
    <w:rsid w:val="001E7589"/>
    <w:rsid w:val="001F170F"/>
    <w:rsid w:val="001F30B0"/>
    <w:rsid w:val="001F33C1"/>
    <w:rsid w:val="001F37F0"/>
    <w:rsid w:val="001F3DD6"/>
    <w:rsid w:val="001F4869"/>
    <w:rsid w:val="001F4E90"/>
    <w:rsid w:val="001F504F"/>
    <w:rsid w:val="001F548D"/>
    <w:rsid w:val="001F67D5"/>
    <w:rsid w:val="001F6BD1"/>
    <w:rsid w:val="001F70EE"/>
    <w:rsid w:val="002000FF"/>
    <w:rsid w:val="002028BE"/>
    <w:rsid w:val="00202A4B"/>
    <w:rsid w:val="002044EE"/>
    <w:rsid w:val="00204C30"/>
    <w:rsid w:val="00204D99"/>
    <w:rsid w:val="00205C39"/>
    <w:rsid w:val="00206953"/>
    <w:rsid w:val="00207041"/>
    <w:rsid w:val="00207339"/>
    <w:rsid w:val="002075D4"/>
    <w:rsid w:val="00207930"/>
    <w:rsid w:val="002104AE"/>
    <w:rsid w:val="00210695"/>
    <w:rsid w:val="00211DF9"/>
    <w:rsid w:val="00213778"/>
    <w:rsid w:val="002138A5"/>
    <w:rsid w:val="00213F8E"/>
    <w:rsid w:val="002152C4"/>
    <w:rsid w:val="00215A10"/>
    <w:rsid w:val="00215E22"/>
    <w:rsid w:val="00216363"/>
    <w:rsid w:val="00216D12"/>
    <w:rsid w:val="00217807"/>
    <w:rsid w:val="002179DA"/>
    <w:rsid w:val="0022009A"/>
    <w:rsid w:val="00222437"/>
    <w:rsid w:val="00222C44"/>
    <w:rsid w:val="00224556"/>
    <w:rsid w:val="00224766"/>
    <w:rsid w:val="00226448"/>
    <w:rsid w:val="002268C0"/>
    <w:rsid w:val="00230384"/>
    <w:rsid w:val="002307FB"/>
    <w:rsid w:val="00230F37"/>
    <w:rsid w:val="00231730"/>
    <w:rsid w:val="00233B3A"/>
    <w:rsid w:val="00234354"/>
    <w:rsid w:val="00235175"/>
    <w:rsid w:val="002352BE"/>
    <w:rsid w:val="002372BF"/>
    <w:rsid w:val="00237613"/>
    <w:rsid w:val="0024068D"/>
    <w:rsid w:val="00241E2C"/>
    <w:rsid w:val="00242298"/>
    <w:rsid w:val="00244026"/>
    <w:rsid w:val="002449D0"/>
    <w:rsid w:val="00245066"/>
    <w:rsid w:val="002451C4"/>
    <w:rsid w:val="002460B7"/>
    <w:rsid w:val="002462CE"/>
    <w:rsid w:val="00246BF5"/>
    <w:rsid w:val="00246C56"/>
    <w:rsid w:val="00247F9B"/>
    <w:rsid w:val="0025194C"/>
    <w:rsid w:val="00251ABF"/>
    <w:rsid w:val="00252753"/>
    <w:rsid w:val="00253395"/>
    <w:rsid w:val="0025368A"/>
    <w:rsid w:val="002554B0"/>
    <w:rsid w:val="00255789"/>
    <w:rsid w:val="00255A86"/>
    <w:rsid w:val="00261866"/>
    <w:rsid w:val="00262576"/>
    <w:rsid w:val="00262813"/>
    <w:rsid w:val="00264400"/>
    <w:rsid w:val="00264E53"/>
    <w:rsid w:val="002658A2"/>
    <w:rsid w:val="00266C2E"/>
    <w:rsid w:val="002671F5"/>
    <w:rsid w:val="002676D4"/>
    <w:rsid w:val="00267EDE"/>
    <w:rsid w:val="0027062F"/>
    <w:rsid w:val="002736DE"/>
    <w:rsid w:val="00274EE1"/>
    <w:rsid w:val="002751AA"/>
    <w:rsid w:val="002754A3"/>
    <w:rsid w:val="00276182"/>
    <w:rsid w:val="0027675A"/>
    <w:rsid w:val="0027781E"/>
    <w:rsid w:val="00277BF3"/>
    <w:rsid w:val="0028119D"/>
    <w:rsid w:val="00281602"/>
    <w:rsid w:val="00284D52"/>
    <w:rsid w:val="002856D5"/>
    <w:rsid w:val="00287BB7"/>
    <w:rsid w:val="00290F73"/>
    <w:rsid w:val="00292162"/>
    <w:rsid w:val="00292FF9"/>
    <w:rsid w:val="0029302F"/>
    <w:rsid w:val="002932F0"/>
    <w:rsid w:val="0029353E"/>
    <w:rsid w:val="002946DC"/>
    <w:rsid w:val="00294CF2"/>
    <w:rsid w:val="00295891"/>
    <w:rsid w:val="00295A68"/>
    <w:rsid w:val="00296A43"/>
    <w:rsid w:val="00296D71"/>
    <w:rsid w:val="00296F6C"/>
    <w:rsid w:val="00297B10"/>
    <w:rsid w:val="002A11FB"/>
    <w:rsid w:val="002A12F3"/>
    <w:rsid w:val="002A3257"/>
    <w:rsid w:val="002A39A5"/>
    <w:rsid w:val="002A3AFA"/>
    <w:rsid w:val="002A4F5A"/>
    <w:rsid w:val="002A4F9C"/>
    <w:rsid w:val="002A5A03"/>
    <w:rsid w:val="002A66FF"/>
    <w:rsid w:val="002A6EDC"/>
    <w:rsid w:val="002A7304"/>
    <w:rsid w:val="002A7A1A"/>
    <w:rsid w:val="002A7B6D"/>
    <w:rsid w:val="002A7D58"/>
    <w:rsid w:val="002B0475"/>
    <w:rsid w:val="002B09E0"/>
    <w:rsid w:val="002B1687"/>
    <w:rsid w:val="002B42D0"/>
    <w:rsid w:val="002B498A"/>
    <w:rsid w:val="002B51D2"/>
    <w:rsid w:val="002B54F8"/>
    <w:rsid w:val="002B6139"/>
    <w:rsid w:val="002B6C09"/>
    <w:rsid w:val="002B6CF6"/>
    <w:rsid w:val="002B7AAF"/>
    <w:rsid w:val="002C26BD"/>
    <w:rsid w:val="002C3387"/>
    <w:rsid w:val="002C6D75"/>
    <w:rsid w:val="002C7BC1"/>
    <w:rsid w:val="002D160B"/>
    <w:rsid w:val="002D37DD"/>
    <w:rsid w:val="002D39B7"/>
    <w:rsid w:val="002D3D78"/>
    <w:rsid w:val="002D3EEF"/>
    <w:rsid w:val="002D52D2"/>
    <w:rsid w:val="002D5EDB"/>
    <w:rsid w:val="002D5EF0"/>
    <w:rsid w:val="002D64F7"/>
    <w:rsid w:val="002D6B04"/>
    <w:rsid w:val="002D7623"/>
    <w:rsid w:val="002E07F0"/>
    <w:rsid w:val="002E0802"/>
    <w:rsid w:val="002E0B27"/>
    <w:rsid w:val="002E0E3C"/>
    <w:rsid w:val="002E1803"/>
    <w:rsid w:val="002E1848"/>
    <w:rsid w:val="002E1CF6"/>
    <w:rsid w:val="002E33C3"/>
    <w:rsid w:val="002E48BB"/>
    <w:rsid w:val="002E4E0B"/>
    <w:rsid w:val="002E5B6C"/>
    <w:rsid w:val="002E6533"/>
    <w:rsid w:val="002F137B"/>
    <w:rsid w:val="002F1456"/>
    <w:rsid w:val="002F1D41"/>
    <w:rsid w:val="002F2BBB"/>
    <w:rsid w:val="002F31B5"/>
    <w:rsid w:val="002F6BCD"/>
    <w:rsid w:val="002F727F"/>
    <w:rsid w:val="002F7C90"/>
    <w:rsid w:val="00300102"/>
    <w:rsid w:val="003002C9"/>
    <w:rsid w:val="00302238"/>
    <w:rsid w:val="00302CEA"/>
    <w:rsid w:val="00303E51"/>
    <w:rsid w:val="00305F3E"/>
    <w:rsid w:val="00306F26"/>
    <w:rsid w:val="0030721A"/>
    <w:rsid w:val="003115E3"/>
    <w:rsid w:val="0031173E"/>
    <w:rsid w:val="0031506B"/>
    <w:rsid w:val="00315DC2"/>
    <w:rsid w:val="003162A0"/>
    <w:rsid w:val="0031676D"/>
    <w:rsid w:val="003168F8"/>
    <w:rsid w:val="003174A8"/>
    <w:rsid w:val="00320AA0"/>
    <w:rsid w:val="0032127F"/>
    <w:rsid w:val="00321707"/>
    <w:rsid w:val="00321EBD"/>
    <w:rsid w:val="003220BC"/>
    <w:rsid w:val="00322F7C"/>
    <w:rsid w:val="003237C6"/>
    <w:rsid w:val="00324E85"/>
    <w:rsid w:val="00324FA9"/>
    <w:rsid w:val="003268D3"/>
    <w:rsid w:val="003275A2"/>
    <w:rsid w:val="00327D7B"/>
    <w:rsid w:val="00331168"/>
    <w:rsid w:val="003316D0"/>
    <w:rsid w:val="00336332"/>
    <w:rsid w:val="003373A6"/>
    <w:rsid w:val="00337614"/>
    <w:rsid w:val="00337662"/>
    <w:rsid w:val="00340165"/>
    <w:rsid w:val="00340FEC"/>
    <w:rsid w:val="00341409"/>
    <w:rsid w:val="003415D4"/>
    <w:rsid w:val="00342BAB"/>
    <w:rsid w:val="003439E8"/>
    <w:rsid w:val="00344558"/>
    <w:rsid w:val="00344A0B"/>
    <w:rsid w:val="00346563"/>
    <w:rsid w:val="00346855"/>
    <w:rsid w:val="00347027"/>
    <w:rsid w:val="00351845"/>
    <w:rsid w:val="00351C0C"/>
    <w:rsid w:val="00351F44"/>
    <w:rsid w:val="00352505"/>
    <w:rsid w:val="00353D5D"/>
    <w:rsid w:val="00355F3A"/>
    <w:rsid w:val="00361811"/>
    <w:rsid w:val="00363D72"/>
    <w:rsid w:val="00364712"/>
    <w:rsid w:val="00364C59"/>
    <w:rsid w:val="00364D3A"/>
    <w:rsid w:val="00365130"/>
    <w:rsid w:val="00365D7F"/>
    <w:rsid w:val="0036621D"/>
    <w:rsid w:val="00366615"/>
    <w:rsid w:val="0036689E"/>
    <w:rsid w:val="00366ED3"/>
    <w:rsid w:val="0036794D"/>
    <w:rsid w:val="00370074"/>
    <w:rsid w:val="00370105"/>
    <w:rsid w:val="00370693"/>
    <w:rsid w:val="00370C02"/>
    <w:rsid w:val="00370E3F"/>
    <w:rsid w:val="00371A5B"/>
    <w:rsid w:val="00372232"/>
    <w:rsid w:val="00372B98"/>
    <w:rsid w:val="0037380B"/>
    <w:rsid w:val="0037445F"/>
    <w:rsid w:val="003748B8"/>
    <w:rsid w:val="00376A45"/>
    <w:rsid w:val="00377129"/>
    <w:rsid w:val="00377DC4"/>
    <w:rsid w:val="00380B03"/>
    <w:rsid w:val="00380D16"/>
    <w:rsid w:val="00381AD5"/>
    <w:rsid w:val="00382965"/>
    <w:rsid w:val="0038303F"/>
    <w:rsid w:val="0038543A"/>
    <w:rsid w:val="00387296"/>
    <w:rsid w:val="0039192A"/>
    <w:rsid w:val="00391D8A"/>
    <w:rsid w:val="00392DFA"/>
    <w:rsid w:val="003930D4"/>
    <w:rsid w:val="00393860"/>
    <w:rsid w:val="003938F9"/>
    <w:rsid w:val="00394829"/>
    <w:rsid w:val="0039490E"/>
    <w:rsid w:val="00396077"/>
    <w:rsid w:val="0039656E"/>
    <w:rsid w:val="0039676D"/>
    <w:rsid w:val="0039715F"/>
    <w:rsid w:val="003A035C"/>
    <w:rsid w:val="003A0745"/>
    <w:rsid w:val="003A123E"/>
    <w:rsid w:val="003A189A"/>
    <w:rsid w:val="003A1A62"/>
    <w:rsid w:val="003A1C7D"/>
    <w:rsid w:val="003A2831"/>
    <w:rsid w:val="003A306B"/>
    <w:rsid w:val="003A3B53"/>
    <w:rsid w:val="003A55D1"/>
    <w:rsid w:val="003A585D"/>
    <w:rsid w:val="003A5A26"/>
    <w:rsid w:val="003A5CCB"/>
    <w:rsid w:val="003A62AF"/>
    <w:rsid w:val="003A7045"/>
    <w:rsid w:val="003A72D3"/>
    <w:rsid w:val="003A73A2"/>
    <w:rsid w:val="003B01D0"/>
    <w:rsid w:val="003B058B"/>
    <w:rsid w:val="003B1331"/>
    <w:rsid w:val="003B17A4"/>
    <w:rsid w:val="003B1E60"/>
    <w:rsid w:val="003B2E10"/>
    <w:rsid w:val="003B3158"/>
    <w:rsid w:val="003B33D4"/>
    <w:rsid w:val="003B3EA4"/>
    <w:rsid w:val="003B5252"/>
    <w:rsid w:val="003B66FC"/>
    <w:rsid w:val="003B7634"/>
    <w:rsid w:val="003B79F3"/>
    <w:rsid w:val="003B7BFD"/>
    <w:rsid w:val="003B7E26"/>
    <w:rsid w:val="003C051F"/>
    <w:rsid w:val="003C0CFF"/>
    <w:rsid w:val="003C1171"/>
    <w:rsid w:val="003C65D2"/>
    <w:rsid w:val="003C66D6"/>
    <w:rsid w:val="003C6F34"/>
    <w:rsid w:val="003D106C"/>
    <w:rsid w:val="003D22F2"/>
    <w:rsid w:val="003D37DC"/>
    <w:rsid w:val="003D37F2"/>
    <w:rsid w:val="003D7E73"/>
    <w:rsid w:val="003E0696"/>
    <w:rsid w:val="003E16C9"/>
    <w:rsid w:val="003E181F"/>
    <w:rsid w:val="003E2489"/>
    <w:rsid w:val="003E347E"/>
    <w:rsid w:val="003E3586"/>
    <w:rsid w:val="003E380C"/>
    <w:rsid w:val="003E3C5F"/>
    <w:rsid w:val="003E62DA"/>
    <w:rsid w:val="003F13F8"/>
    <w:rsid w:val="003F1BFC"/>
    <w:rsid w:val="003F1F57"/>
    <w:rsid w:val="003F2F21"/>
    <w:rsid w:val="003F3463"/>
    <w:rsid w:val="003F3830"/>
    <w:rsid w:val="003F5715"/>
    <w:rsid w:val="003F6691"/>
    <w:rsid w:val="003F72A0"/>
    <w:rsid w:val="003F734D"/>
    <w:rsid w:val="003F76BB"/>
    <w:rsid w:val="003F7C09"/>
    <w:rsid w:val="003F7CFC"/>
    <w:rsid w:val="004032D0"/>
    <w:rsid w:val="004035CC"/>
    <w:rsid w:val="00403DE4"/>
    <w:rsid w:val="00404033"/>
    <w:rsid w:val="00404096"/>
    <w:rsid w:val="004043E2"/>
    <w:rsid w:val="00404BC7"/>
    <w:rsid w:val="004065CE"/>
    <w:rsid w:val="004079EE"/>
    <w:rsid w:val="00407ACD"/>
    <w:rsid w:val="00407DD3"/>
    <w:rsid w:val="00410393"/>
    <w:rsid w:val="00410C28"/>
    <w:rsid w:val="004112FC"/>
    <w:rsid w:val="00412AEF"/>
    <w:rsid w:val="00414218"/>
    <w:rsid w:val="00414544"/>
    <w:rsid w:val="00414624"/>
    <w:rsid w:val="00414EF5"/>
    <w:rsid w:val="00415298"/>
    <w:rsid w:val="00417627"/>
    <w:rsid w:val="00421170"/>
    <w:rsid w:val="00421868"/>
    <w:rsid w:val="00421E64"/>
    <w:rsid w:val="00422C5B"/>
    <w:rsid w:val="00422F60"/>
    <w:rsid w:val="00424E61"/>
    <w:rsid w:val="004256DC"/>
    <w:rsid w:val="00425B13"/>
    <w:rsid w:val="00427050"/>
    <w:rsid w:val="00430767"/>
    <w:rsid w:val="00430987"/>
    <w:rsid w:val="00430E1B"/>
    <w:rsid w:val="00431768"/>
    <w:rsid w:val="00431850"/>
    <w:rsid w:val="004319FE"/>
    <w:rsid w:val="00432441"/>
    <w:rsid w:val="00432DC3"/>
    <w:rsid w:val="00433745"/>
    <w:rsid w:val="00435AC4"/>
    <w:rsid w:val="00435E01"/>
    <w:rsid w:val="00435E82"/>
    <w:rsid w:val="00435EB7"/>
    <w:rsid w:val="004361C0"/>
    <w:rsid w:val="00436D58"/>
    <w:rsid w:val="00437821"/>
    <w:rsid w:val="00437FA1"/>
    <w:rsid w:val="00440E6A"/>
    <w:rsid w:val="00442A58"/>
    <w:rsid w:val="00442ED6"/>
    <w:rsid w:val="004435D9"/>
    <w:rsid w:val="004442A7"/>
    <w:rsid w:val="004445A5"/>
    <w:rsid w:val="0044544A"/>
    <w:rsid w:val="00445E49"/>
    <w:rsid w:val="00445F37"/>
    <w:rsid w:val="00446273"/>
    <w:rsid w:val="00447603"/>
    <w:rsid w:val="004503BE"/>
    <w:rsid w:val="0045154B"/>
    <w:rsid w:val="00451940"/>
    <w:rsid w:val="0045415D"/>
    <w:rsid w:val="00454475"/>
    <w:rsid w:val="004555BE"/>
    <w:rsid w:val="0045575B"/>
    <w:rsid w:val="00455DF6"/>
    <w:rsid w:val="00457604"/>
    <w:rsid w:val="00457AA9"/>
    <w:rsid w:val="0046072F"/>
    <w:rsid w:val="00461EDB"/>
    <w:rsid w:val="0046409A"/>
    <w:rsid w:val="0046432D"/>
    <w:rsid w:val="0046489E"/>
    <w:rsid w:val="004653EF"/>
    <w:rsid w:val="00467CBE"/>
    <w:rsid w:val="00472372"/>
    <w:rsid w:val="00475DFF"/>
    <w:rsid w:val="00476767"/>
    <w:rsid w:val="0047680F"/>
    <w:rsid w:val="0047717C"/>
    <w:rsid w:val="004802BD"/>
    <w:rsid w:val="004829F0"/>
    <w:rsid w:val="00483BE1"/>
    <w:rsid w:val="00484B17"/>
    <w:rsid w:val="00484E4C"/>
    <w:rsid w:val="0048544A"/>
    <w:rsid w:val="00486E4C"/>
    <w:rsid w:val="00486E92"/>
    <w:rsid w:val="00487BFB"/>
    <w:rsid w:val="0049281E"/>
    <w:rsid w:val="0049288D"/>
    <w:rsid w:val="00494F01"/>
    <w:rsid w:val="004953D9"/>
    <w:rsid w:val="00496A43"/>
    <w:rsid w:val="0049755D"/>
    <w:rsid w:val="004A0101"/>
    <w:rsid w:val="004A066A"/>
    <w:rsid w:val="004A0751"/>
    <w:rsid w:val="004A1102"/>
    <w:rsid w:val="004A1183"/>
    <w:rsid w:val="004A25A0"/>
    <w:rsid w:val="004A2CD2"/>
    <w:rsid w:val="004A2ED0"/>
    <w:rsid w:val="004A418E"/>
    <w:rsid w:val="004A483F"/>
    <w:rsid w:val="004A4996"/>
    <w:rsid w:val="004A67A0"/>
    <w:rsid w:val="004A71A6"/>
    <w:rsid w:val="004A74D7"/>
    <w:rsid w:val="004A760B"/>
    <w:rsid w:val="004B21A9"/>
    <w:rsid w:val="004B24A9"/>
    <w:rsid w:val="004B2D02"/>
    <w:rsid w:val="004B3D45"/>
    <w:rsid w:val="004B4B40"/>
    <w:rsid w:val="004B4FED"/>
    <w:rsid w:val="004B5DD0"/>
    <w:rsid w:val="004B6314"/>
    <w:rsid w:val="004B6E11"/>
    <w:rsid w:val="004B77A0"/>
    <w:rsid w:val="004C21CA"/>
    <w:rsid w:val="004C3415"/>
    <w:rsid w:val="004C35A1"/>
    <w:rsid w:val="004C3B5F"/>
    <w:rsid w:val="004C4A90"/>
    <w:rsid w:val="004D035A"/>
    <w:rsid w:val="004D112B"/>
    <w:rsid w:val="004D1309"/>
    <w:rsid w:val="004D1826"/>
    <w:rsid w:val="004D206C"/>
    <w:rsid w:val="004D2F2E"/>
    <w:rsid w:val="004D3441"/>
    <w:rsid w:val="004D3A4C"/>
    <w:rsid w:val="004D3D6F"/>
    <w:rsid w:val="004D539D"/>
    <w:rsid w:val="004D5865"/>
    <w:rsid w:val="004D5DC1"/>
    <w:rsid w:val="004D650B"/>
    <w:rsid w:val="004D6F9F"/>
    <w:rsid w:val="004D7521"/>
    <w:rsid w:val="004D7CF0"/>
    <w:rsid w:val="004E00BC"/>
    <w:rsid w:val="004E1083"/>
    <w:rsid w:val="004E220F"/>
    <w:rsid w:val="004E3B99"/>
    <w:rsid w:val="004E5189"/>
    <w:rsid w:val="004E746E"/>
    <w:rsid w:val="004E7B58"/>
    <w:rsid w:val="004F0E13"/>
    <w:rsid w:val="004F1D95"/>
    <w:rsid w:val="004F51C6"/>
    <w:rsid w:val="004F6C50"/>
    <w:rsid w:val="004F6DAE"/>
    <w:rsid w:val="004F71A6"/>
    <w:rsid w:val="00500DD9"/>
    <w:rsid w:val="00500ECE"/>
    <w:rsid w:val="005011D8"/>
    <w:rsid w:val="005016ED"/>
    <w:rsid w:val="00501A50"/>
    <w:rsid w:val="005041D1"/>
    <w:rsid w:val="005047E8"/>
    <w:rsid w:val="0050490D"/>
    <w:rsid w:val="00504E79"/>
    <w:rsid w:val="00504FBF"/>
    <w:rsid w:val="005072A9"/>
    <w:rsid w:val="005106D0"/>
    <w:rsid w:val="0051197C"/>
    <w:rsid w:val="00512C38"/>
    <w:rsid w:val="00513092"/>
    <w:rsid w:val="005145DB"/>
    <w:rsid w:val="00514772"/>
    <w:rsid w:val="00514EC7"/>
    <w:rsid w:val="00515565"/>
    <w:rsid w:val="00517443"/>
    <w:rsid w:val="00517BDE"/>
    <w:rsid w:val="00517D6B"/>
    <w:rsid w:val="00520EAE"/>
    <w:rsid w:val="00521652"/>
    <w:rsid w:val="00521B7A"/>
    <w:rsid w:val="00524098"/>
    <w:rsid w:val="005246BC"/>
    <w:rsid w:val="0052513B"/>
    <w:rsid w:val="00527440"/>
    <w:rsid w:val="00531D2C"/>
    <w:rsid w:val="00531F17"/>
    <w:rsid w:val="00532667"/>
    <w:rsid w:val="005327D5"/>
    <w:rsid w:val="0053287C"/>
    <w:rsid w:val="00532D1F"/>
    <w:rsid w:val="00533CE7"/>
    <w:rsid w:val="005350AD"/>
    <w:rsid w:val="00537948"/>
    <w:rsid w:val="00537DF5"/>
    <w:rsid w:val="00540012"/>
    <w:rsid w:val="0054028F"/>
    <w:rsid w:val="0054029B"/>
    <w:rsid w:val="00540ECC"/>
    <w:rsid w:val="005438BC"/>
    <w:rsid w:val="00543E34"/>
    <w:rsid w:val="00544262"/>
    <w:rsid w:val="005453B5"/>
    <w:rsid w:val="005455B5"/>
    <w:rsid w:val="00547EE2"/>
    <w:rsid w:val="0055160A"/>
    <w:rsid w:val="00551652"/>
    <w:rsid w:val="005519AB"/>
    <w:rsid w:val="0055416A"/>
    <w:rsid w:val="00555662"/>
    <w:rsid w:val="005564A2"/>
    <w:rsid w:val="00557729"/>
    <w:rsid w:val="00557B57"/>
    <w:rsid w:val="00557E88"/>
    <w:rsid w:val="00560061"/>
    <w:rsid w:val="0056098E"/>
    <w:rsid w:val="005611EF"/>
    <w:rsid w:val="005619CD"/>
    <w:rsid w:val="00561D35"/>
    <w:rsid w:val="00561E3D"/>
    <w:rsid w:val="0056307E"/>
    <w:rsid w:val="00563D15"/>
    <w:rsid w:val="00565208"/>
    <w:rsid w:val="00565649"/>
    <w:rsid w:val="005656FB"/>
    <w:rsid w:val="00566F33"/>
    <w:rsid w:val="00567870"/>
    <w:rsid w:val="005678CE"/>
    <w:rsid w:val="0057026A"/>
    <w:rsid w:val="0057033C"/>
    <w:rsid w:val="005712C3"/>
    <w:rsid w:val="00571801"/>
    <w:rsid w:val="00571B52"/>
    <w:rsid w:val="00573696"/>
    <w:rsid w:val="00574838"/>
    <w:rsid w:val="005751FC"/>
    <w:rsid w:val="005801D2"/>
    <w:rsid w:val="00580224"/>
    <w:rsid w:val="00580BEC"/>
    <w:rsid w:val="00580C62"/>
    <w:rsid w:val="00581F40"/>
    <w:rsid w:val="005834DE"/>
    <w:rsid w:val="005849A4"/>
    <w:rsid w:val="00584AE6"/>
    <w:rsid w:val="00585E7C"/>
    <w:rsid w:val="00585F0D"/>
    <w:rsid w:val="005861A9"/>
    <w:rsid w:val="00586415"/>
    <w:rsid w:val="00587CD3"/>
    <w:rsid w:val="00591CA7"/>
    <w:rsid w:val="00592ABC"/>
    <w:rsid w:val="00592DF1"/>
    <w:rsid w:val="00595106"/>
    <w:rsid w:val="00595934"/>
    <w:rsid w:val="005962DD"/>
    <w:rsid w:val="00596FE1"/>
    <w:rsid w:val="005A0947"/>
    <w:rsid w:val="005A15C5"/>
    <w:rsid w:val="005A25A0"/>
    <w:rsid w:val="005A3316"/>
    <w:rsid w:val="005A382A"/>
    <w:rsid w:val="005A6FB3"/>
    <w:rsid w:val="005A7713"/>
    <w:rsid w:val="005B1F96"/>
    <w:rsid w:val="005B2276"/>
    <w:rsid w:val="005B2B4D"/>
    <w:rsid w:val="005B2BAC"/>
    <w:rsid w:val="005B2D0D"/>
    <w:rsid w:val="005B3F19"/>
    <w:rsid w:val="005B5793"/>
    <w:rsid w:val="005B5DC8"/>
    <w:rsid w:val="005B7D8E"/>
    <w:rsid w:val="005C0435"/>
    <w:rsid w:val="005C1908"/>
    <w:rsid w:val="005C2253"/>
    <w:rsid w:val="005C2711"/>
    <w:rsid w:val="005C3617"/>
    <w:rsid w:val="005C48C8"/>
    <w:rsid w:val="005C5EC0"/>
    <w:rsid w:val="005C6631"/>
    <w:rsid w:val="005C7E0E"/>
    <w:rsid w:val="005D0CA2"/>
    <w:rsid w:val="005D1127"/>
    <w:rsid w:val="005D36AE"/>
    <w:rsid w:val="005D4967"/>
    <w:rsid w:val="005D4997"/>
    <w:rsid w:val="005D5FE8"/>
    <w:rsid w:val="005D61B4"/>
    <w:rsid w:val="005D7333"/>
    <w:rsid w:val="005D7381"/>
    <w:rsid w:val="005D75F9"/>
    <w:rsid w:val="005E0851"/>
    <w:rsid w:val="005E176F"/>
    <w:rsid w:val="005E287F"/>
    <w:rsid w:val="005E31F8"/>
    <w:rsid w:val="005E463F"/>
    <w:rsid w:val="005E4A1C"/>
    <w:rsid w:val="005E550E"/>
    <w:rsid w:val="005E5B92"/>
    <w:rsid w:val="005F01AD"/>
    <w:rsid w:val="005F0998"/>
    <w:rsid w:val="005F0A2D"/>
    <w:rsid w:val="005F219C"/>
    <w:rsid w:val="005F3279"/>
    <w:rsid w:val="005F5686"/>
    <w:rsid w:val="005F64A3"/>
    <w:rsid w:val="005F6A2E"/>
    <w:rsid w:val="005F6F26"/>
    <w:rsid w:val="005F798C"/>
    <w:rsid w:val="006003D5"/>
    <w:rsid w:val="00600924"/>
    <w:rsid w:val="00600A56"/>
    <w:rsid w:val="006021F1"/>
    <w:rsid w:val="0060377B"/>
    <w:rsid w:val="00603801"/>
    <w:rsid w:val="00603F86"/>
    <w:rsid w:val="00604BD5"/>
    <w:rsid w:val="00605A3C"/>
    <w:rsid w:val="006066EB"/>
    <w:rsid w:val="00606760"/>
    <w:rsid w:val="0060694F"/>
    <w:rsid w:val="0060797D"/>
    <w:rsid w:val="00607A06"/>
    <w:rsid w:val="00611B88"/>
    <w:rsid w:val="00611C4A"/>
    <w:rsid w:val="00612B36"/>
    <w:rsid w:val="00612F21"/>
    <w:rsid w:val="00614333"/>
    <w:rsid w:val="00614A05"/>
    <w:rsid w:val="00614CF8"/>
    <w:rsid w:val="00614F39"/>
    <w:rsid w:val="0061581F"/>
    <w:rsid w:val="00615BDC"/>
    <w:rsid w:val="00615FC3"/>
    <w:rsid w:val="00622A31"/>
    <w:rsid w:val="00623467"/>
    <w:rsid w:val="00625086"/>
    <w:rsid w:val="0062666F"/>
    <w:rsid w:val="0062766C"/>
    <w:rsid w:val="006303CD"/>
    <w:rsid w:val="006316F9"/>
    <w:rsid w:val="00631852"/>
    <w:rsid w:val="0063560B"/>
    <w:rsid w:val="00635B6F"/>
    <w:rsid w:val="00637C1F"/>
    <w:rsid w:val="006400F9"/>
    <w:rsid w:val="0064171B"/>
    <w:rsid w:val="00641D70"/>
    <w:rsid w:val="00643328"/>
    <w:rsid w:val="0064385F"/>
    <w:rsid w:val="00644B68"/>
    <w:rsid w:val="00646E8A"/>
    <w:rsid w:val="00646FDF"/>
    <w:rsid w:val="0065016A"/>
    <w:rsid w:val="006508E8"/>
    <w:rsid w:val="00650A2F"/>
    <w:rsid w:val="0065209F"/>
    <w:rsid w:val="00652257"/>
    <w:rsid w:val="006540E8"/>
    <w:rsid w:val="00654B6C"/>
    <w:rsid w:val="00654BD2"/>
    <w:rsid w:val="0065636D"/>
    <w:rsid w:val="00656857"/>
    <w:rsid w:val="00656A3A"/>
    <w:rsid w:val="00657C9C"/>
    <w:rsid w:val="00661C4B"/>
    <w:rsid w:val="00663351"/>
    <w:rsid w:val="006636E2"/>
    <w:rsid w:val="006637AD"/>
    <w:rsid w:val="00663897"/>
    <w:rsid w:val="00663928"/>
    <w:rsid w:val="00663980"/>
    <w:rsid w:val="00664041"/>
    <w:rsid w:val="00666DE7"/>
    <w:rsid w:val="006707B7"/>
    <w:rsid w:val="00670F48"/>
    <w:rsid w:val="00670FC3"/>
    <w:rsid w:val="0067276B"/>
    <w:rsid w:val="00672F26"/>
    <w:rsid w:val="0067395E"/>
    <w:rsid w:val="00673BE8"/>
    <w:rsid w:val="00674B77"/>
    <w:rsid w:val="00674F52"/>
    <w:rsid w:val="00676442"/>
    <w:rsid w:val="0067762A"/>
    <w:rsid w:val="006777A6"/>
    <w:rsid w:val="00680278"/>
    <w:rsid w:val="0068088E"/>
    <w:rsid w:val="00681B7B"/>
    <w:rsid w:val="00682E16"/>
    <w:rsid w:val="006830CC"/>
    <w:rsid w:val="00683D69"/>
    <w:rsid w:val="006857DB"/>
    <w:rsid w:val="00685850"/>
    <w:rsid w:val="0068669E"/>
    <w:rsid w:val="00686E86"/>
    <w:rsid w:val="0069020D"/>
    <w:rsid w:val="006914A6"/>
    <w:rsid w:val="00691961"/>
    <w:rsid w:val="0069363A"/>
    <w:rsid w:val="0069445E"/>
    <w:rsid w:val="00694C2C"/>
    <w:rsid w:val="0069568A"/>
    <w:rsid w:val="006956F1"/>
    <w:rsid w:val="00695F82"/>
    <w:rsid w:val="006976D6"/>
    <w:rsid w:val="006A009F"/>
    <w:rsid w:val="006A0180"/>
    <w:rsid w:val="006A0C0B"/>
    <w:rsid w:val="006A2BB4"/>
    <w:rsid w:val="006A35A1"/>
    <w:rsid w:val="006A4270"/>
    <w:rsid w:val="006A5235"/>
    <w:rsid w:val="006A6515"/>
    <w:rsid w:val="006A691F"/>
    <w:rsid w:val="006A70C2"/>
    <w:rsid w:val="006A7AC5"/>
    <w:rsid w:val="006B19B1"/>
    <w:rsid w:val="006B20D9"/>
    <w:rsid w:val="006B2850"/>
    <w:rsid w:val="006B2DE5"/>
    <w:rsid w:val="006B3A92"/>
    <w:rsid w:val="006B3C1A"/>
    <w:rsid w:val="006B7270"/>
    <w:rsid w:val="006B7568"/>
    <w:rsid w:val="006C16FF"/>
    <w:rsid w:val="006C1E8B"/>
    <w:rsid w:val="006C35A6"/>
    <w:rsid w:val="006C3A73"/>
    <w:rsid w:val="006C4C4E"/>
    <w:rsid w:val="006C5951"/>
    <w:rsid w:val="006C5B9D"/>
    <w:rsid w:val="006C6820"/>
    <w:rsid w:val="006C7E52"/>
    <w:rsid w:val="006D1571"/>
    <w:rsid w:val="006D2E15"/>
    <w:rsid w:val="006D420E"/>
    <w:rsid w:val="006D5606"/>
    <w:rsid w:val="006D63F6"/>
    <w:rsid w:val="006D66E8"/>
    <w:rsid w:val="006D69B6"/>
    <w:rsid w:val="006D6EF2"/>
    <w:rsid w:val="006D731E"/>
    <w:rsid w:val="006E0A21"/>
    <w:rsid w:val="006E2083"/>
    <w:rsid w:val="006E4E4F"/>
    <w:rsid w:val="006E775F"/>
    <w:rsid w:val="006F0ABC"/>
    <w:rsid w:val="006F0B30"/>
    <w:rsid w:val="006F1065"/>
    <w:rsid w:val="006F2214"/>
    <w:rsid w:val="006F30E5"/>
    <w:rsid w:val="006F50A2"/>
    <w:rsid w:val="006F5196"/>
    <w:rsid w:val="006F5D19"/>
    <w:rsid w:val="006F6E17"/>
    <w:rsid w:val="006F739B"/>
    <w:rsid w:val="006F7498"/>
    <w:rsid w:val="0070167C"/>
    <w:rsid w:val="007018F0"/>
    <w:rsid w:val="007033FE"/>
    <w:rsid w:val="007042E1"/>
    <w:rsid w:val="00704C1E"/>
    <w:rsid w:val="0070560B"/>
    <w:rsid w:val="00706810"/>
    <w:rsid w:val="00706CF6"/>
    <w:rsid w:val="0071189C"/>
    <w:rsid w:val="00713407"/>
    <w:rsid w:val="007141E7"/>
    <w:rsid w:val="00714891"/>
    <w:rsid w:val="00714E77"/>
    <w:rsid w:val="00715244"/>
    <w:rsid w:val="007169E2"/>
    <w:rsid w:val="00717665"/>
    <w:rsid w:val="007206EE"/>
    <w:rsid w:val="00720BFE"/>
    <w:rsid w:val="007235CD"/>
    <w:rsid w:val="00724D1B"/>
    <w:rsid w:val="00724F8E"/>
    <w:rsid w:val="0072506D"/>
    <w:rsid w:val="00725DE1"/>
    <w:rsid w:val="00727C84"/>
    <w:rsid w:val="00730133"/>
    <w:rsid w:val="00730E40"/>
    <w:rsid w:val="00731CAD"/>
    <w:rsid w:val="00733F48"/>
    <w:rsid w:val="00734A29"/>
    <w:rsid w:val="00734C9D"/>
    <w:rsid w:val="00735C5E"/>
    <w:rsid w:val="0073708A"/>
    <w:rsid w:val="00740109"/>
    <w:rsid w:val="0074061E"/>
    <w:rsid w:val="00741053"/>
    <w:rsid w:val="007416F7"/>
    <w:rsid w:val="00741787"/>
    <w:rsid w:val="00741DCC"/>
    <w:rsid w:val="007426C4"/>
    <w:rsid w:val="00742A8A"/>
    <w:rsid w:val="00743C71"/>
    <w:rsid w:val="007446B2"/>
    <w:rsid w:val="0074555F"/>
    <w:rsid w:val="007459FB"/>
    <w:rsid w:val="00745E95"/>
    <w:rsid w:val="00746F9B"/>
    <w:rsid w:val="00747B43"/>
    <w:rsid w:val="00751A6C"/>
    <w:rsid w:val="0075291D"/>
    <w:rsid w:val="00753333"/>
    <w:rsid w:val="007542F5"/>
    <w:rsid w:val="00754762"/>
    <w:rsid w:val="007568A7"/>
    <w:rsid w:val="007568D0"/>
    <w:rsid w:val="00761F53"/>
    <w:rsid w:val="0076312D"/>
    <w:rsid w:val="00763A66"/>
    <w:rsid w:val="00764A94"/>
    <w:rsid w:val="00766F51"/>
    <w:rsid w:val="00767EAE"/>
    <w:rsid w:val="00770512"/>
    <w:rsid w:val="00770C7E"/>
    <w:rsid w:val="00771565"/>
    <w:rsid w:val="00771744"/>
    <w:rsid w:val="00773183"/>
    <w:rsid w:val="00773214"/>
    <w:rsid w:val="0077411C"/>
    <w:rsid w:val="0077415D"/>
    <w:rsid w:val="00774D53"/>
    <w:rsid w:val="007758B3"/>
    <w:rsid w:val="007758DB"/>
    <w:rsid w:val="00775D40"/>
    <w:rsid w:val="00776A40"/>
    <w:rsid w:val="00777FA3"/>
    <w:rsid w:val="00780B01"/>
    <w:rsid w:val="007811C5"/>
    <w:rsid w:val="00781295"/>
    <w:rsid w:val="00782887"/>
    <w:rsid w:val="00782D0F"/>
    <w:rsid w:val="00784754"/>
    <w:rsid w:val="00786630"/>
    <w:rsid w:val="0079087F"/>
    <w:rsid w:val="0079160D"/>
    <w:rsid w:val="00791E88"/>
    <w:rsid w:val="00793159"/>
    <w:rsid w:val="00795C01"/>
    <w:rsid w:val="007A12A6"/>
    <w:rsid w:val="007A1A7A"/>
    <w:rsid w:val="007A4132"/>
    <w:rsid w:val="007A6C1C"/>
    <w:rsid w:val="007A7407"/>
    <w:rsid w:val="007A7623"/>
    <w:rsid w:val="007B0275"/>
    <w:rsid w:val="007B04A4"/>
    <w:rsid w:val="007B04CA"/>
    <w:rsid w:val="007B0CBF"/>
    <w:rsid w:val="007B10C9"/>
    <w:rsid w:val="007B173A"/>
    <w:rsid w:val="007B482C"/>
    <w:rsid w:val="007B532B"/>
    <w:rsid w:val="007B5533"/>
    <w:rsid w:val="007B5793"/>
    <w:rsid w:val="007B5C6A"/>
    <w:rsid w:val="007B5E73"/>
    <w:rsid w:val="007B64D9"/>
    <w:rsid w:val="007B6A3E"/>
    <w:rsid w:val="007B7780"/>
    <w:rsid w:val="007B7ACD"/>
    <w:rsid w:val="007B7EAC"/>
    <w:rsid w:val="007C1129"/>
    <w:rsid w:val="007C29D1"/>
    <w:rsid w:val="007C2CF2"/>
    <w:rsid w:val="007C49AA"/>
    <w:rsid w:val="007C528B"/>
    <w:rsid w:val="007C55C3"/>
    <w:rsid w:val="007C5614"/>
    <w:rsid w:val="007C63FE"/>
    <w:rsid w:val="007C6E11"/>
    <w:rsid w:val="007C6F18"/>
    <w:rsid w:val="007C73E5"/>
    <w:rsid w:val="007D0038"/>
    <w:rsid w:val="007D23D2"/>
    <w:rsid w:val="007D24A4"/>
    <w:rsid w:val="007D35C1"/>
    <w:rsid w:val="007D3CA2"/>
    <w:rsid w:val="007D50EB"/>
    <w:rsid w:val="007D564C"/>
    <w:rsid w:val="007D5888"/>
    <w:rsid w:val="007D6432"/>
    <w:rsid w:val="007E02CE"/>
    <w:rsid w:val="007E0393"/>
    <w:rsid w:val="007E1BF3"/>
    <w:rsid w:val="007E30ED"/>
    <w:rsid w:val="007E3313"/>
    <w:rsid w:val="007E4B6B"/>
    <w:rsid w:val="007E6CFF"/>
    <w:rsid w:val="007E71A2"/>
    <w:rsid w:val="007E7A39"/>
    <w:rsid w:val="007F121A"/>
    <w:rsid w:val="007F1394"/>
    <w:rsid w:val="007F18A7"/>
    <w:rsid w:val="007F1FAE"/>
    <w:rsid w:val="007F25C0"/>
    <w:rsid w:val="007F2700"/>
    <w:rsid w:val="007F2767"/>
    <w:rsid w:val="007F2AE7"/>
    <w:rsid w:val="007F4518"/>
    <w:rsid w:val="007F6E7E"/>
    <w:rsid w:val="007F701C"/>
    <w:rsid w:val="0080019E"/>
    <w:rsid w:val="00802352"/>
    <w:rsid w:val="00802BFF"/>
    <w:rsid w:val="00803059"/>
    <w:rsid w:val="008036E5"/>
    <w:rsid w:val="00803E78"/>
    <w:rsid w:val="00804A9A"/>
    <w:rsid w:val="00804AD8"/>
    <w:rsid w:val="00805A14"/>
    <w:rsid w:val="00806B84"/>
    <w:rsid w:val="0080712A"/>
    <w:rsid w:val="00807320"/>
    <w:rsid w:val="00807F18"/>
    <w:rsid w:val="00810E0B"/>
    <w:rsid w:val="00810E14"/>
    <w:rsid w:val="00811092"/>
    <w:rsid w:val="008111EB"/>
    <w:rsid w:val="00811306"/>
    <w:rsid w:val="00812249"/>
    <w:rsid w:val="0081299B"/>
    <w:rsid w:val="0081357C"/>
    <w:rsid w:val="008139C3"/>
    <w:rsid w:val="00813B6A"/>
    <w:rsid w:val="008142F2"/>
    <w:rsid w:val="00815CFB"/>
    <w:rsid w:val="00816321"/>
    <w:rsid w:val="00816631"/>
    <w:rsid w:val="00816C22"/>
    <w:rsid w:val="0081794F"/>
    <w:rsid w:val="00817B47"/>
    <w:rsid w:val="00822EEE"/>
    <w:rsid w:val="0082362C"/>
    <w:rsid w:val="0082368F"/>
    <w:rsid w:val="00823F1D"/>
    <w:rsid w:val="0082598D"/>
    <w:rsid w:val="00825AA8"/>
    <w:rsid w:val="00825AF2"/>
    <w:rsid w:val="00825BCD"/>
    <w:rsid w:val="00826A4D"/>
    <w:rsid w:val="00826DA6"/>
    <w:rsid w:val="008308FC"/>
    <w:rsid w:val="00831596"/>
    <w:rsid w:val="00831747"/>
    <w:rsid w:val="00832B7D"/>
    <w:rsid w:val="00832F98"/>
    <w:rsid w:val="00833DA8"/>
    <w:rsid w:val="00833EB2"/>
    <w:rsid w:val="00834933"/>
    <w:rsid w:val="008354C0"/>
    <w:rsid w:val="00835C38"/>
    <w:rsid w:val="00836BE1"/>
    <w:rsid w:val="008375C7"/>
    <w:rsid w:val="008407F8"/>
    <w:rsid w:val="0084273B"/>
    <w:rsid w:val="008427EE"/>
    <w:rsid w:val="008439F8"/>
    <w:rsid w:val="008507E3"/>
    <w:rsid w:val="00850C81"/>
    <w:rsid w:val="00851641"/>
    <w:rsid w:val="00851BA8"/>
    <w:rsid w:val="0085263A"/>
    <w:rsid w:val="00853302"/>
    <w:rsid w:val="00854717"/>
    <w:rsid w:val="00854B5F"/>
    <w:rsid w:val="0085674E"/>
    <w:rsid w:val="00857662"/>
    <w:rsid w:val="00857738"/>
    <w:rsid w:val="0086049F"/>
    <w:rsid w:val="00861155"/>
    <w:rsid w:val="00862CDB"/>
    <w:rsid w:val="00863094"/>
    <w:rsid w:val="00863649"/>
    <w:rsid w:val="008637A2"/>
    <w:rsid w:val="00863897"/>
    <w:rsid w:val="0086509A"/>
    <w:rsid w:val="00865892"/>
    <w:rsid w:val="00865BFE"/>
    <w:rsid w:val="00866181"/>
    <w:rsid w:val="00867491"/>
    <w:rsid w:val="00872CBD"/>
    <w:rsid w:val="00872E40"/>
    <w:rsid w:val="0087335F"/>
    <w:rsid w:val="008749F0"/>
    <w:rsid w:val="008753C2"/>
    <w:rsid w:val="0087588B"/>
    <w:rsid w:val="008768F7"/>
    <w:rsid w:val="00877EB4"/>
    <w:rsid w:val="008811D0"/>
    <w:rsid w:val="008811F0"/>
    <w:rsid w:val="00881D41"/>
    <w:rsid w:val="008836E9"/>
    <w:rsid w:val="0088372B"/>
    <w:rsid w:val="00886B40"/>
    <w:rsid w:val="00887A98"/>
    <w:rsid w:val="008900B3"/>
    <w:rsid w:val="008903BB"/>
    <w:rsid w:val="008911E4"/>
    <w:rsid w:val="00893274"/>
    <w:rsid w:val="0089375E"/>
    <w:rsid w:val="0089390C"/>
    <w:rsid w:val="00895857"/>
    <w:rsid w:val="00897CB5"/>
    <w:rsid w:val="00897F88"/>
    <w:rsid w:val="008A142C"/>
    <w:rsid w:val="008A1596"/>
    <w:rsid w:val="008A2F58"/>
    <w:rsid w:val="008A352A"/>
    <w:rsid w:val="008A3C64"/>
    <w:rsid w:val="008A3CF7"/>
    <w:rsid w:val="008A40AE"/>
    <w:rsid w:val="008A6CD7"/>
    <w:rsid w:val="008A6F2D"/>
    <w:rsid w:val="008B0E8B"/>
    <w:rsid w:val="008B0F8B"/>
    <w:rsid w:val="008B1FC1"/>
    <w:rsid w:val="008B2539"/>
    <w:rsid w:val="008B2B84"/>
    <w:rsid w:val="008B3310"/>
    <w:rsid w:val="008B437F"/>
    <w:rsid w:val="008B6BD9"/>
    <w:rsid w:val="008C0DA0"/>
    <w:rsid w:val="008C1ED9"/>
    <w:rsid w:val="008C4167"/>
    <w:rsid w:val="008C43E2"/>
    <w:rsid w:val="008C5234"/>
    <w:rsid w:val="008C5B91"/>
    <w:rsid w:val="008C6E5A"/>
    <w:rsid w:val="008D037E"/>
    <w:rsid w:val="008D0D00"/>
    <w:rsid w:val="008D1033"/>
    <w:rsid w:val="008D3A93"/>
    <w:rsid w:val="008D3AAA"/>
    <w:rsid w:val="008D52DB"/>
    <w:rsid w:val="008D5F8C"/>
    <w:rsid w:val="008D63B9"/>
    <w:rsid w:val="008D6604"/>
    <w:rsid w:val="008D76AB"/>
    <w:rsid w:val="008E144C"/>
    <w:rsid w:val="008E2AD7"/>
    <w:rsid w:val="008E2CC4"/>
    <w:rsid w:val="008E38D9"/>
    <w:rsid w:val="008E4B3F"/>
    <w:rsid w:val="008E4FAD"/>
    <w:rsid w:val="008E55A2"/>
    <w:rsid w:val="008E60E3"/>
    <w:rsid w:val="008E652F"/>
    <w:rsid w:val="008E6550"/>
    <w:rsid w:val="008E72C4"/>
    <w:rsid w:val="008E7CD7"/>
    <w:rsid w:val="008F027D"/>
    <w:rsid w:val="008F039A"/>
    <w:rsid w:val="008F063C"/>
    <w:rsid w:val="008F159F"/>
    <w:rsid w:val="008F1EC4"/>
    <w:rsid w:val="008F24D9"/>
    <w:rsid w:val="008F43CE"/>
    <w:rsid w:val="008F5928"/>
    <w:rsid w:val="008F6E36"/>
    <w:rsid w:val="00900607"/>
    <w:rsid w:val="00900C5F"/>
    <w:rsid w:val="00900EE6"/>
    <w:rsid w:val="0090111D"/>
    <w:rsid w:val="00901901"/>
    <w:rsid w:val="00901B9C"/>
    <w:rsid w:val="009032C8"/>
    <w:rsid w:val="00904E37"/>
    <w:rsid w:val="00905613"/>
    <w:rsid w:val="009074D8"/>
    <w:rsid w:val="009074DE"/>
    <w:rsid w:val="00910621"/>
    <w:rsid w:val="00910C2A"/>
    <w:rsid w:val="00911188"/>
    <w:rsid w:val="00911740"/>
    <w:rsid w:val="0091192B"/>
    <w:rsid w:val="00912F1C"/>
    <w:rsid w:val="0091321B"/>
    <w:rsid w:val="00914451"/>
    <w:rsid w:val="009146FA"/>
    <w:rsid w:val="00914AAC"/>
    <w:rsid w:val="009209A4"/>
    <w:rsid w:val="00921A66"/>
    <w:rsid w:val="009233F4"/>
    <w:rsid w:val="009238B6"/>
    <w:rsid w:val="009246B5"/>
    <w:rsid w:val="00924A59"/>
    <w:rsid w:val="009255E2"/>
    <w:rsid w:val="00925DF5"/>
    <w:rsid w:val="00926CB9"/>
    <w:rsid w:val="00926D51"/>
    <w:rsid w:val="009276C1"/>
    <w:rsid w:val="00927C52"/>
    <w:rsid w:val="0093174B"/>
    <w:rsid w:val="00932255"/>
    <w:rsid w:val="00932F91"/>
    <w:rsid w:val="009334F2"/>
    <w:rsid w:val="0093413A"/>
    <w:rsid w:val="0093494C"/>
    <w:rsid w:val="00935115"/>
    <w:rsid w:val="00935440"/>
    <w:rsid w:val="00935582"/>
    <w:rsid w:val="009355C1"/>
    <w:rsid w:val="00936ED9"/>
    <w:rsid w:val="00937714"/>
    <w:rsid w:val="009401A9"/>
    <w:rsid w:val="0094040C"/>
    <w:rsid w:val="00940676"/>
    <w:rsid w:val="00942246"/>
    <w:rsid w:val="009432FA"/>
    <w:rsid w:val="0094388B"/>
    <w:rsid w:val="009444A5"/>
    <w:rsid w:val="00947390"/>
    <w:rsid w:val="00950F42"/>
    <w:rsid w:val="0095225A"/>
    <w:rsid w:val="00952286"/>
    <w:rsid w:val="00955C7E"/>
    <w:rsid w:val="0096014D"/>
    <w:rsid w:val="009621F0"/>
    <w:rsid w:val="00962D64"/>
    <w:rsid w:val="00963A53"/>
    <w:rsid w:val="00963A61"/>
    <w:rsid w:val="0096405B"/>
    <w:rsid w:val="00965756"/>
    <w:rsid w:val="00965D0E"/>
    <w:rsid w:val="00967066"/>
    <w:rsid w:val="009677AF"/>
    <w:rsid w:val="00970865"/>
    <w:rsid w:val="00970EBE"/>
    <w:rsid w:val="00971728"/>
    <w:rsid w:val="00971C04"/>
    <w:rsid w:val="00972A0E"/>
    <w:rsid w:val="00972F7A"/>
    <w:rsid w:val="009746A3"/>
    <w:rsid w:val="00974FF0"/>
    <w:rsid w:val="00976547"/>
    <w:rsid w:val="00977083"/>
    <w:rsid w:val="009776AB"/>
    <w:rsid w:val="00977730"/>
    <w:rsid w:val="00982B80"/>
    <w:rsid w:val="0098356F"/>
    <w:rsid w:val="00984550"/>
    <w:rsid w:val="00985F3A"/>
    <w:rsid w:val="009869CC"/>
    <w:rsid w:val="009870A4"/>
    <w:rsid w:val="00992B16"/>
    <w:rsid w:val="009936D5"/>
    <w:rsid w:val="00993771"/>
    <w:rsid w:val="00993EFB"/>
    <w:rsid w:val="00994D3E"/>
    <w:rsid w:val="0099767D"/>
    <w:rsid w:val="00997B3C"/>
    <w:rsid w:val="009A056F"/>
    <w:rsid w:val="009A0E8F"/>
    <w:rsid w:val="009A435E"/>
    <w:rsid w:val="009A55D6"/>
    <w:rsid w:val="009A5E09"/>
    <w:rsid w:val="009A7D2C"/>
    <w:rsid w:val="009B0287"/>
    <w:rsid w:val="009B0F1F"/>
    <w:rsid w:val="009B1CCF"/>
    <w:rsid w:val="009B1E3F"/>
    <w:rsid w:val="009B3941"/>
    <w:rsid w:val="009B4442"/>
    <w:rsid w:val="009B4F36"/>
    <w:rsid w:val="009B541F"/>
    <w:rsid w:val="009C0121"/>
    <w:rsid w:val="009C1A1A"/>
    <w:rsid w:val="009C1F89"/>
    <w:rsid w:val="009C37A6"/>
    <w:rsid w:val="009C3811"/>
    <w:rsid w:val="009C47BC"/>
    <w:rsid w:val="009C4C7F"/>
    <w:rsid w:val="009C58BE"/>
    <w:rsid w:val="009C5FC3"/>
    <w:rsid w:val="009C6685"/>
    <w:rsid w:val="009C7C56"/>
    <w:rsid w:val="009D118E"/>
    <w:rsid w:val="009D1984"/>
    <w:rsid w:val="009D1AB1"/>
    <w:rsid w:val="009D2A2D"/>
    <w:rsid w:val="009D5595"/>
    <w:rsid w:val="009D593E"/>
    <w:rsid w:val="009D773F"/>
    <w:rsid w:val="009D77CF"/>
    <w:rsid w:val="009E0B36"/>
    <w:rsid w:val="009E0CE6"/>
    <w:rsid w:val="009E17F4"/>
    <w:rsid w:val="009E1999"/>
    <w:rsid w:val="009E2940"/>
    <w:rsid w:val="009E3167"/>
    <w:rsid w:val="009E3DC5"/>
    <w:rsid w:val="009E43F7"/>
    <w:rsid w:val="009E5122"/>
    <w:rsid w:val="009E5666"/>
    <w:rsid w:val="009E61DB"/>
    <w:rsid w:val="009E6798"/>
    <w:rsid w:val="009E6A7D"/>
    <w:rsid w:val="009E6C0D"/>
    <w:rsid w:val="009F0CBB"/>
    <w:rsid w:val="009F125A"/>
    <w:rsid w:val="009F2BD7"/>
    <w:rsid w:val="009F3EF0"/>
    <w:rsid w:val="009F4EA4"/>
    <w:rsid w:val="009F54FB"/>
    <w:rsid w:val="009F6C33"/>
    <w:rsid w:val="009F6C70"/>
    <w:rsid w:val="009F717C"/>
    <w:rsid w:val="009F790C"/>
    <w:rsid w:val="00A0076F"/>
    <w:rsid w:val="00A00B21"/>
    <w:rsid w:val="00A02151"/>
    <w:rsid w:val="00A029AC"/>
    <w:rsid w:val="00A03108"/>
    <w:rsid w:val="00A03264"/>
    <w:rsid w:val="00A03764"/>
    <w:rsid w:val="00A03DD8"/>
    <w:rsid w:val="00A04611"/>
    <w:rsid w:val="00A04A28"/>
    <w:rsid w:val="00A04FA7"/>
    <w:rsid w:val="00A05121"/>
    <w:rsid w:val="00A053AB"/>
    <w:rsid w:val="00A06BB9"/>
    <w:rsid w:val="00A06EA4"/>
    <w:rsid w:val="00A07DCD"/>
    <w:rsid w:val="00A1059B"/>
    <w:rsid w:val="00A12BF5"/>
    <w:rsid w:val="00A12CAE"/>
    <w:rsid w:val="00A12D87"/>
    <w:rsid w:val="00A13106"/>
    <w:rsid w:val="00A15421"/>
    <w:rsid w:val="00A15AB3"/>
    <w:rsid w:val="00A15F97"/>
    <w:rsid w:val="00A16026"/>
    <w:rsid w:val="00A203E1"/>
    <w:rsid w:val="00A20BA9"/>
    <w:rsid w:val="00A22263"/>
    <w:rsid w:val="00A23345"/>
    <w:rsid w:val="00A2495A"/>
    <w:rsid w:val="00A25688"/>
    <w:rsid w:val="00A25874"/>
    <w:rsid w:val="00A26818"/>
    <w:rsid w:val="00A27318"/>
    <w:rsid w:val="00A306A5"/>
    <w:rsid w:val="00A30AAB"/>
    <w:rsid w:val="00A30C31"/>
    <w:rsid w:val="00A31C56"/>
    <w:rsid w:val="00A32A19"/>
    <w:rsid w:val="00A34F56"/>
    <w:rsid w:val="00A359A5"/>
    <w:rsid w:val="00A35D71"/>
    <w:rsid w:val="00A3776D"/>
    <w:rsid w:val="00A409E0"/>
    <w:rsid w:val="00A40F55"/>
    <w:rsid w:val="00A4269A"/>
    <w:rsid w:val="00A4299D"/>
    <w:rsid w:val="00A440F3"/>
    <w:rsid w:val="00A442D3"/>
    <w:rsid w:val="00A44C04"/>
    <w:rsid w:val="00A44C44"/>
    <w:rsid w:val="00A45E02"/>
    <w:rsid w:val="00A45EFB"/>
    <w:rsid w:val="00A46EFF"/>
    <w:rsid w:val="00A47A52"/>
    <w:rsid w:val="00A47E71"/>
    <w:rsid w:val="00A502C7"/>
    <w:rsid w:val="00A50754"/>
    <w:rsid w:val="00A514D4"/>
    <w:rsid w:val="00A51E00"/>
    <w:rsid w:val="00A52632"/>
    <w:rsid w:val="00A538E3"/>
    <w:rsid w:val="00A5476E"/>
    <w:rsid w:val="00A54B32"/>
    <w:rsid w:val="00A54B45"/>
    <w:rsid w:val="00A554C3"/>
    <w:rsid w:val="00A600DA"/>
    <w:rsid w:val="00A60A24"/>
    <w:rsid w:val="00A60A91"/>
    <w:rsid w:val="00A61D44"/>
    <w:rsid w:val="00A62360"/>
    <w:rsid w:val="00A6241B"/>
    <w:rsid w:val="00A62717"/>
    <w:rsid w:val="00A638B8"/>
    <w:rsid w:val="00A6390F"/>
    <w:rsid w:val="00A64308"/>
    <w:rsid w:val="00A65332"/>
    <w:rsid w:val="00A660EE"/>
    <w:rsid w:val="00A66879"/>
    <w:rsid w:val="00A67E49"/>
    <w:rsid w:val="00A70E39"/>
    <w:rsid w:val="00A71914"/>
    <w:rsid w:val="00A71D16"/>
    <w:rsid w:val="00A73044"/>
    <w:rsid w:val="00A749D3"/>
    <w:rsid w:val="00A757CB"/>
    <w:rsid w:val="00A75F52"/>
    <w:rsid w:val="00A76BEE"/>
    <w:rsid w:val="00A809CF"/>
    <w:rsid w:val="00A80A39"/>
    <w:rsid w:val="00A80DC3"/>
    <w:rsid w:val="00A80F80"/>
    <w:rsid w:val="00A81D82"/>
    <w:rsid w:val="00A81F9F"/>
    <w:rsid w:val="00A823F6"/>
    <w:rsid w:val="00A84972"/>
    <w:rsid w:val="00A85835"/>
    <w:rsid w:val="00A86B62"/>
    <w:rsid w:val="00A879C3"/>
    <w:rsid w:val="00A9120E"/>
    <w:rsid w:val="00A9122E"/>
    <w:rsid w:val="00A9162A"/>
    <w:rsid w:val="00A9203B"/>
    <w:rsid w:val="00A93C83"/>
    <w:rsid w:val="00A94AB6"/>
    <w:rsid w:val="00A94C83"/>
    <w:rsid w:val="00A94CAA"/>
    <w:rsid w:val="00A96C71"/>
    <w:rsid w:val="00A9784E"/>
    <w:rsid w:val="00AA092A"/>
    <w:rsid w:val="00AA0CD3"/>
    <w:rsid w:val="00AA1F0C"/>
    <w:rsid w:val="00AA2259"/>
    <w:rsid w:val="00AA2BA0"/>
    <w:rsid w:val="00AA3012"/>
    <w:rsid w:val="00AA49D7"/>
    <w:rsid w:val="00AA4B22"/>
    <w:rsid w:val="00AA648A"/>
    <w:rsid w:val="00AA70ED"/>
    <w:rsid w:val="00AA7375"/>
    <w:rsid w:val="00AB062B"/>
    <w:rsid w:val="00AB1D40"/>
    <w:rsid w:val="00AB34F1"/>
    <w:rsid w:val="00AB3C8A"/>
    <w:rsid w:val="00AB5479"/>
    <w:rsid w:val="00AB5E70"/>
    <w:rsid w:val="00AB6209"/>
    <w:rsid w:val="00AC1030"/>
    <w:rsid w:val="00AC1FE7"/>
    <w:rsid w:val="00AC29BB"/>
    <w:rsid w:val="00AC2ABF"/>
    <w:rsid w:val="00AC2C36"/>
    <w:rsid w:val="00AC32ED"/>
    <w:rsid w:val="00AC35D7"/>
    <w:rsid w:val="00AC37F4"/>
    <w:rsid w:val="00AC3E8B"/>
    <w:rsid w:val="00AC755D"/>
    <w:rsid w:val="00AD0536"/>
    <w:rsid w:val="00AD0C69"/>
    <w:rsid w:val="00AD12BA"/>
    <w:rsid w:val="00AD1F94"/>
    <w:rsid w:val="00AD216F"/>
    <w:rsid w:val="00AD2DE2"/>
    <w:rsid w:val="00AD2FD0"/>
    <w:rsid w:val="00AD3431"/>
    <w:rsid w:val="00AD349E"/>
    <w:rsid w:val="00AD3B58"/>
    <w:rsid w:val="00AD4030"/>
    <w:rsid w:val="00AD42C1"/>
    <w:rsid w:val="00AD5C4D"/>
    <w:rsid w:val="00AD6018"/>
    <w:rsid w:val="00AD7E5C"/>
    <w:rsid w:val="00AE0C1E"/>
    <w:rsid w:val="00AE121A"/>
    <w:rsid w:val="00AE13C6"/>
    <w:rsid w:val="00AE1F67"/>
    <w:rsid w:val="00AE3162"/>
    <w:rsid w:val="00AE38AC"/>
    <w:rsid w:val="00AE4680"/>
    <w:rsid w:val="00AE4921"/>
    <w:rsid w:val="00AE633A"/>
    <w:rsid w:val="00AE7031"/>
    <w:rsid w:val="00AE77CB"/>
    <w:rsid w:val="00AE7DFA"/>
    <w:rsid w:val="00AF21F5"/>
    <w:rsid w:val="00AF2298"/>
    <w:rsid w:val="00AF648C"/>
    <w:rsid w:val="00AF6A7B"/>
    <w:rsid w:val="00AF7280"/>
    <w:rsid w:val="00B0076C"/>
    <w:rsid w:val="00B00CDC"/>
    <w:rsid w:val="00B029DC"/>
    <w:rsid w:val="00B040DE"/>
    <w:rsid w:val="00B046AD"/>
    <w:rsid w:val="00B0524D"/>
    <w:rsid w:val="00B07BC0"/>
    <w:rsid w:val="00B106E0"/>
    <w:rsid w:val="00B11342"/>
    <w:rsid w:val="00B114BB"/>
    <w:rsid w:val="00B11978"/>
    <w:rsid w:val="00B12522"/>
    <w:rsid w:val="00B12E8E"/>
    <w:rsid w:val="00B13465"/>
    <w:rsid w:val="00B14247"/>
    <w:rsid w:val="00B14C55"/>
    <w:rsid w:val="00B15C45"/>
    <w:rsid w:val="00B164F3"/>
    <w:rsid w:val="00B1686C"/>
    <w:rsid w:val="00B171DF"/>
    <w:rsid w:val="00B179E5"/>
    <w:rsid w:val="00B20E4A"/>
    <w:rsid w:val="00B21CEC"/>
    <w:rsid w:val="00B225B6"/>
    <w:rsid w:val="00B227DD"/>
    <w:rsid w:val="00B22C14"/>
    <w:rsid w:val="00B2305C"/>
    <w:rsid w:val="00B23D28"/>
    <w:rsid w:val="00B246A9"/>
    <w:rsid w:val="00B256E4"/>
    <w:rsid w:val="00B25828"/>
    <w:rsid w:val="00B25D11"/>
    <w:rsid w:val="00B25F2C"/>
    <w:rsid w:val="00B263C8"/>
    <w:rsid w:val="00B26BF2"/>
    <w:rsid w:val="00B302F9"/>
    <w:rsid w:val="00B30672"/>
    <w:rsid w:val="00B312A2"/>
    <w:rsid w:val="00B31333"/>
    <w:rsid w:val="00B32030"/>
    <w:rsid w:val="00B32D05"/>
    <w:rsid w:val="00B332DD"/>
    <w:rsid w:val="00B345BA"/>
    <w:rsid w:val="00B350D3"/>
    <w:rsid w:val="00B353FF"/>
    <w:rsid w:val="00B3716E"/>
    <w:rsid w:val="00B3784E"/>
    <w:rsid w:val="00B40313"/>
    <w:rsid w:val="00B43A1B"/>
    <w:rsid w:val="00B44388"/>
    <w:rsid w:val="00B448E7"/>
    <w:rsid w:val="00B4554C"/>
    <w:rsid w:val="00B45609"/>
    <w:rsid w:val="00B45A6A"/>
    <w:rsid w:val="00B46A1F"/>
    <w:rsid w:val="00B47439"/>
    <w:rsid w:val="00B50CB0"/>
    <w:rsid w:val="00B514A2"/>
    <w:rsid w:val="00B514AC"/>
    <w:rsid w:val="00B53B92"/>
    <w:rsid w:val="00B55288"/>
    <w:rsid w:val="00B55371"/>
    <w:rsid w:val="00B565E0"/>
    <w:rsid w:val="00B57CAB"/>
    <w:rsid w:val="00B57EFF"/>
    <w:rsid w:val="00B61AC3"/>
    <w:rsid w:val="00B6405D"/>
    <w:rsid w:val="00B64286"/>
    <w:rsid w:val="00B6514E"/>
    <w:rsid w:val="00B65401"/>
    <w:rsid w:val="00B65674"/>
    <w:rsid w:val="00B70FAA"/>
    <w:rsid w:val="00B719A5"/>
    <w:rsid w:val="00B71B51"/>
    <w:rsid w:val="00B7212F"/>
    <w:rsid w:val="00B72463"/>
    <w:rsid w:val="00B729FE"/>
    <w:rsid w:val="00B73FF1"/>
    <w:rsid w:val="00B75361"/>
    <w:rsid w:val="00B80080"/>
    <w:rsid w:val="00B825CC"/>
    <w:rsid w:val="00B8289F"/>
    <w:rsid w:val="00B83E7D"/>
    <w:rsid w:val="00B848A5"/>
    <w:rsid w:val="00B85881"/>
    <w:rsid w:val="00B862C9"/>
    <w:rsid w:val="00B90B82"/>
    <w:rsid w:val="00B9349D"/>
    <w:rsid w:val="00B950A6"/>
    <w:rsid w:val="00B9525E"/>
    <w:rsid w:val="00B95BF1"/>
    <w:rsid w:val="00B962C0"/>
    <w:rsid w:val="00B96D7D"/>
    <w:rsid w:val="00B9753D"/>
    <w:rsid w:val="00BA1FAD"/>
    <w:rsid w:val="00BA27BA"/>
    <w:rsid w:val="00BA29BA"/>
    <w:rsid w:val="00BA38F6"/>
    <w:rsid w:val="00BA3A78"/>
    <w:rsid w:val="00BA40FD"/>
    <w:rsid w:val="00BA4623"/>
    <w:rsid w:val="00BA50E2"/>
    <w:rsid w:val="00BA5AF8"/>
    <w:rsid w:val="00BA73B5"/>
    <w:rsid w:val="00BB03BE"/>
    <w:rsid w:val="00BB094B"/>
    <w:rsid w:val="00BB0BCE"/>
    <w:rsid w:val="00BB133A"/>
    <w:rsid w:val="00BB1A4E"/>
    <w:rsid w:val="00BB21FF"/>
    <w:rsid w:val="00BB2B6E"/>
    <w:rsid w:val="00BB4799"/>
    <w:rsid w:val="00BB47FE"/>
    <w:rsid w:val="00BB489F"/>
    <w:rsid w:val="00BB624F"/>
    <w:rsid w:val="00BB636F"/>
    <w:rsid w:val="00BB6537"/>
    <w:rsid w:val="00BB6981"/>
    <w:rsid w:val="00BB6E0E"/>
    <w:rsid w:val="00BC0952"/>
    <w:rsid w:val="00BC0F86"/>
    <w:rsid w:val="00BC1028"/>
    <w:rsid w:val="00BC2D37"/>
    <w:rsid w:val="00BC35F7"/>
    <w:rsid w:val="00BC37F3"/>
    <w:rsid w:val="00BC3F95"/>
    <w:rsid w:val="00BC4257"/>
    <w:rsid w:val="00BC5E4C"/>
    <w:rsid w:val="00BC716C"/>
    <w:rsid w:val="00BC7426"/>
    <w:rsid w:val="00BD0414"/>
    <w:rsid w:val="00BD21C1"/>
    <w:rsid w:val="00BD2D0B"/>
    <w:rsid w:val="00BD3517"/>
    <w:rsid w:val="00BD6474"/>
    <w:rsid w:val="00BD66F7"/>
    <w:rsid w:val="00BD71CB"/>
    <w:rsid w:val="00BD7A66"/>
    <w:rsid w:val="00BD7AB1"/>
    <w:rsid w:val="00BD7FB2"/>
    <w:rsid w:val="00BE181B"/>
    <w:rsid w:val="00BE1D91"/>
    <w:rsid w:val="00BE2072"/>
    <w:rsid w:val="00BE2456"/>
    <w:rsid w:val="00BE4007"/>
    <w:rsid w:val="00BE4069"/>
    <w:rsid w:val="00BE425D"/>
    <w:rsid w:val="00BE4CC8"/>
    <w:rsid w:val="00BE4E35"/>
    <w:rsid w:val="00BE5E4D"/>
    <w:rsid w:val="00BE6DB0"/>
    <w:rsid w:val="00BE74A7"/>
    <w:rsid w:val="00BF0ABD"/>
    <w:rsid w:val="00BF2A28"/>
    <w:rsid w:val="00BF2C8F"/>
    <w:rsid w:val="00BF3DD6"/>
    <w:rsid w:val="00BF4AD8"/>
    <w:rsid w:val="00BF4BA0"/>
    <w:rsid w:val="00BF4EBF"/>
    <w:rsid w:val="00BF62AD"/>
    <w:rsid w:val="00BF7494"/>
    <w:rsid w:val="00BF74F8"/>
    <w:rsid w:val="00C00AFE"/>
    <w:rsid w:val="00C00E56"/>
    <w:rsid w:val="00C021A5"/>
    <w:rsid w:val="00C0236E"/>
    <w:rsid w:val="00C04062"/>
    <w:rsid w:val="00C043D6"/>
    <w:rsid w:val="00C04E0B"/>
    <w:rsid w:val="00C055F8"/>
    <w:rsid w:val="00C05974"/>
    <w:rsid w:val="00C07968"/>
    <w:rsid w:val="00C07FAB"/>
    <w:rsid w:val="00C1045E"/>
    <w:rsid w:val="00C107E2"/>
    <w:rsid w:val="00C110D4"/>
    <w:rsid w:val="00C118A7"/>
    <w:rsid w:val="00C129E9"/>
    <w:rsid w:val="00C12E76"/>
    <w:rsid w:val="00C131D2"/>
    <w:rsid w:val="00C13241"/>
    <w:rsid w:val="00C1373A"/>
    <w:rsid w:val="00C144B5"/>
    <w:rsid w:val="00C14D78"/>
    <w:rsid w:val="00C16B58"/>
    <w:rsid w:val="00C170FD"/>
    <w:rsid w:val="00C170FF"/>
    <w:rsid w:val="00C174B6"/>
    <w:rsid w:val="00C22959"/>
    <w:rsid w:val="00C22A2A"/>
    <w:rsid w:val="00C2352E"/>
    <w:rsid w:val="00C24894"/>
    <w:rsid w:val="00C270B4"/>
    <w:rsid w:val="00C27AB9"/>
    <w:rsid w:val="00C30DAA"/>
    <w:rsid w:val="00C3276C"/>
    <w:rsid w:val="00C33E2B"/>
    <w:rsid w:val="00C3463C"/>
    <w:rsid w:val="00C3512C"/>
    <w:rsid w:val="00C35D94"/>
    <w:rsid w:val="00C35F5C"/>
    <w:rsid w:val="00C3606D"/>
    <w:rsid w:val="00C36B28"/>
    <w:rsid w:val="00C400EE"/>
    <w:rsid w:val="00C41010"/>
    <w:rsid w:val="00C43CD5"/>
    <w:rsid w:val="00C43D30"/>
    <w:rsid w:val="00C446E7"/>
    <w:rsid w:val="00C4506E"/>
    <w:rsid w:val="00C457D6"/>
    <w:rsid w:val="00C459EC"/>
    <w:rsid w:val="00C45E8E"/>
    <w:rsid w:val="00C4643B"/>
    <w:rsid w:val="00C472E5"/>
    <w:rsid w:val="00C47419"/>
    <w:rsid w:val="00C502C3"/>
    <w:rsid w:val="00C50F51"/>
    <w:rsid w:val="00C51D22"/>
    <w:rsid w:val="00C53B57"/>
    <w:rsid w:val="00C5563D"/>
    <w:rsid w:val="00C5650C"/>
    <w:rsid w:val="00C567D1"/>
    <w:rsid w:val="00C5689D"/>
    <w:rsid w:val="00C56F79"/>
    <w:rsid w:val="00C57B9F"/>
    <w:rsid w:val="00C57FDE"/>
    <w:rsid w:val="00C6002A"/>
    <w:rsid w:val="00C60A38"/>
    <w:rsid w:val="00C60FD3"/>
    <w:rsid w:val="00C61229"/>
    <w:rsid w:val="00C61D04"/>
    <w:rsid w:val="00C61DBD"/>
    <w:rsid w:val="00C66033"/>
    <w:rsid w:val="00C66920"/>
    <w:rsid w:val="00C70CBA"/>
    <w:rsid w:val="00C70DD2"/>
    <w:rsid w:val="00C719AF"/>
    <w:rsid w:val="00C72035"/>
    <w:rsid w:val="00C723FB"/>
    <w:rsid w:val="00C72A4C"/>
    <w:rsid w:val="00C72C54"/>
    <w:rsid w:val="00C73A76"/>
    <w:rsid w:val="00C74ACE"/>
    <w:rsid w:val="00C75155"/>
    <w:rsid w:val="00C75C47"/>
    <w:rsid w:val="00C7606B"/>
    <w:rsid w:val="00C76522"/>
    <w:rsid w:val="00C770A6"/>
    <w:rsid w:val="00C77D25"/>
    <w:rsid w:val="00C81443"/>
    <w:rsid w:val="00C82DAD"/>
    <w:rsid w:val="00C831AE"/>
    <w:rsid w:val="00C83CBF"/>
    <w:rsid w:val="00C83CF5"/>
    <w:rsid w:val="00C86E9B"/>
    <w:rsid w:val="00C871B8"/>
    <w:rsid w:val="00C8749E"/>
    <w:rsid w:val="00C879A5"/>
    <w:rsid w:val="00C87DE1"/>
    <w:rsid w:val="00C87EFD"/>
    <w:rsid w:val="00C909E0"/>
    <w:rsid w:val="00C92F7A"/>
    <w:rsid w:val="00C9387E"/>
    <w:rsid w:val="00C93981"/>
    <w:rsid w:val="00C96099"/>
    <w:rsid w:val="00C96D21"/>
    <w:rsid w:val="00C96DF2"/>
    <w:rsid w:val="00C97BC4"/>
    <w:rsid w:val="00C97DB0"/>
    <w:rsid w:val="00CA0821"/>
    <w:rsid w:val="00CA1934"/>
    <w:rsid w:val="00CA2B96"/>
    <w:rsid w:val="00CA3A74"/>
    <w:rsid w:val="00CA4D6A"/>
    <w:rsid w:val="00CA5360"/>
    <w:rsid w:val="00CA59E6"/>
    <w:rsid w:val="00CA5A11"/>
    <w:rsid w:val="00CA62CD"/>
    <w:rsid w:val="00CA757B"/>
    <w:rsid w:val="00CA783C"/>
    <w:rsid w:val="00CA7D6A"/>
    <w:rsid w:val="00CB0B9A"/>
    <w:rsid w:val="00CB140D"/>
    <w:rsid w:val="00CB1BB2"/>
    <w:rsid w:val="00CB542C"/>
    <w:rsid w:val="00CB62C8"/>
    <w:rsid w:val="00CB6532"/>
    <w:rsid w:val="00CB7424"/>
    <w:rsid w:val="00CC177C"/>
    <w:rsid w:val="00CC231A"/>
    <w:rsid w:val="00CC2EC9"/>
    <w:rsid w:val="00CC37DA"/>
    <w:rsid w:val="00CC3EC4"/>
    <w:rsid w:val="00CC4750"/>
    <w:rsid w:val="00CC4A6C"/>
    <w:rsid w:val="00CC4D86"/>
    <w:rsid w:val="00CC7C3C"/>
    <w:rsid w:val="00CD03C3"/>
    <w:rsid w:val="00CD0BE1"/>
    <w:rsid w:val="00CD1365"/>
    <w:rsid w:val="00CD168E"/>
    <w:rsid w:val="00CD388A"/>
    <w:rsid w:val="00CD3950"/>
    <w:rsid w:val="00CD3FC0"/>
    <w:rsid w:val="00CD4302"/>
    <w:rsid w:val="00CD4D24"/>
    <w:rsid w:val="00CD595D"/>
    <w:rsid w:val="00CD5A61"/>
    <w:rsid w:val="00CD6183"/>
    <w:rsid w:val="00CD6901"/>
    <w:rsid w:val="00CD7085"/>
    <w:rsid w:val="00CD7479"/>
    <w:rsid w:val="00CE1AA3"/>
    <w:rsid w:val="00CE1C89"/>
    <w:rsid w:val="00CE2D1D"/>
    <w:rsid w:val="00CE367D"/>
    <w:rsid w:val="00CE3694"/>
    <w:rsid w:val="00CE37EF"/>
    <w:rsid w:val="00CE3E85"/>
    <w:rsid w:val="00CE4F42"/>
    <w:rsid w:val="00CE5F0C"/>
    <w:rsid w:val="00CE69B1"/>
    <w:rsid w:val="00CE7D0F"/>
    <w:rsid w:val="00CF0DBC"/>
    <w:rsid w:val="00CF0FA6"/>
    <w:rsid w:val="00CF1283"/>
    <w:rsid w:val="00CF12DF"/>
    <w:rsid w:val="00CF3B8A"/>
    <w:rsid w:val="00CF5BB3"/>
    <w:rsid w:val="00CF6071"/>
    <w:rsid w:val="00D005FD"/>
    <w:rsid w:val="00D016BA"/>
    <w:rsid w:val="00D01C5B"/>
    <w:rsid w:val="00D01FA8"/>
    <w:rsid w:val="00D026F8"/>
    <w:rsid w:val="00D03E6C"/>
    <w:rsid w:val="00D04717"/>
    <w:rsid w:val="00D0471C"/>
    <w:rsid w:val="00D047D4"/>
    <w:rsid w:val="00D051B0"/>
    <w:rsid w:val="00D0562E"/>
    <w:rsid w:val="00D06E3F"/>
    <w:rsid w:val="00D06E97"/>
    <w:rsid w:val="00D07C13"/>
    <w:rsid w:val="00D103C7"/>
    <w:rsid w:val="00D10994"/>
    <w:rsid w:val="00D10AA1"/>
    <w:rsid w:val="00D120D7"/>
    <w:rsid w:val="00D12DDA"/>
    <w:rsid w:val="00D13490"/>
    <w:rsid w:val="00D135A7"/>
    <w:rsid w:val="00D143A5"/>
    <w:rsid w:val="00D1476A"/>
    <w:rsid w:val="00D15173"/>
    <w:rsid w:val="00D16CA1"/>
    <w:rsid w:val="00D17387"/>
    <w:rsid w:val="00D17513"/>
    <w:rsid w:val="00D17874"/>
    <w:rsid w:val="00D20EA8"/>
    <w:rsid w:val="00D232CD"/>
    <w:rsid w:val="00D23888"/>
    <w:rsid w:val="00D23D3C"/>
    <w:rsid w:val="00D23DBE"/>
    <w:rsid w:val="00D2421B"/>
    <w:rsid w:val="00D25BBC"/>
    <w:rsid w:val="00D25E76"/>
    <w:rsid w:val="00D26CBA"/>
    <w:rsid w:val="00D27727"/>
    <w:rsid w:val="00D301CF"/>
    <w:rsid w:val="00D3110D"/>
    <w:rsid w:val="00D3374A"/>
    <w:rsid w:val="00D34543"/>
    <w:rsid w:val="00D34962"/>
    <w:rsid w:val="00D34C5A"/>
    <w:rsid w:val="00D35268"/>
    <w:rsid w:val="00D3594E"/>
    <w:rsid w:val="00D35F45"/>
    <w:rsid w:val="00D3715D"/>
    <w:rsid w:val="00D37683"/>
    <w:rsid w:val="00D41B77"/>
    <w:rsid w:val="00D41EBC"/>
    <w:rsid w:val="00D42E8F"/>
    <w:rsid w:val="00D43F84"/>
    <w:rsid w:val="00D4413A"/>
    <w:rsid w:val="00D44DE4"/>
    <w:rsid w:val="00D453E5"/>
    <w:rsid w:val="00D456FB"/>
    <w:rsid w:val="00D45DB6"/>
    <w:rsid w:val="00D46C88"/>
    <w:rsid w:val="00D50017"/>
    <w:rsid w:val="00D50BFB"/>
    <w:rsid w:val="00D5457F"/>
    <w:rsid w:val="00D54BF2"/>
    <w:rsid w:val="00D54DDA"/>
    <w:rsid w:val="00D5624E"/>
    <w:rsid w:val="00D56546"/>
    <w:rsid w:val="00D60403"/>
    <w:rsid w:val="00D60707"/>
    <w:rsid w:val="00D60CF5"/>
    <w:rsid w:val="00D62EC6"/>
    <w:rsid w:val="00D632B0"/>
    <w:rsid w:val="00D635B4"/>
    <w:rsid w:val="00D65754"/>
    <w:rsid w:val="00D65AB9"/>
    <w:rsid w:val="00D66EE0"/>
    <w:rsid w:val="00D6743C"/>
    <w:rsid w:val="00D6748E"/>
    <w:rsid w:val="00D71308"/>
    <w:rsid w:val="00D71A7B"/>
    <w:rsid w:val="00D720D7"/>
    <w:rsid w:val="00D724A9"/>
    <w:rsid w:val="00D737D1"/>
    <w:rsid w:val="00D73C2D"/>
    <w:rsid w:val="00D75361"/>
    <w:rsid w:val="00D75C10"/>
    <w:rsid w:val="00D75FDA"/>
    <w:rsid w:val="00D76DD1"/>
    <w:rsid w:val="00D77F7B"/>
    <w:rsid w:val="00D80B3A"/>
    <w:rsid w:val="00D81C2C"/>
    <w:rsid w:val="00D83065"/>
    <w:rsid w:val="00D839F0"/>
    <w:rsid w:val="00D83DD9"/>
    <w:rsid w:val="00D84CF5"/>
    <w:rsid w:val="00D84EDF"/>
    <w:rsid w:val="00D86C65"/>
    <w:rsid w:val="00D87378"/>
    <w:rsid w:val="00D90102"/>
    <w:rsid w:val="00D90256"/>
    <w:rsid w:val="00D9040F"/>
    <w:rsid w:val="00D914EC"/>
    <w:rsid w:val="00D91B0A"/>
    <w:rsid w:val="00D91DDE"/>
    <w:rsid w:val="00D92C66"/>
    <w:rsid w:val="00D93620"/>
    <w:rsid w:val="00DA0496"/>
    <w:rsid w:val="00DA24BA"/>
    <w:rsid w:val="00DA2C52"/>
    <w:rsid w:val="00DA3771"/>
    <w:rsid w:val="00DA3986"/>
    <w:rsid w:val="00DA46B7"/>
    <w:rsid w:val="00DA4A97"/>
    <w:rsid w:val="00DA4AB3"/>
    <w:rsid w:val="00DA7682"/>
    <w:rsid w:val="00DB0711"/>
    <w:rsid w:val="00DB2000"/>
    <w:rsid w:val="00DB2327"/>
    <w:rsid w:val="00DB28F0"/>
    <w:rsid w:val="00DB352F"/>
    <w:rsid w:val="00DB46A4"/>
    <w:rsid w:val="00DB5538"/>
    <w:rsid w:val="00DB653C"/>
    <w:rsid w:val="00DB74DC"/>
    <w:rsid w:val="00DB78DB"/>
    <w:rsid w:val="00DB7C90"/>
    <w:rsid w:val="00DC1F36"/>
    <w:rsid w:val="00DC3978"/>
    <w:rsid w:val="00DC4CEC"/>
    <w:rsid w:val="00DD05FF"/>
    <w:rsid w:val="00DD0D33"/>
    <w:rsid w:val="00DD12B5"/>
    <w:rsid w:val="00DD1399"/>
    <w:rsid w:val="00DD2001"/>
    <w:rsid w:val="00DD2356"/>
    <w:rsid w:val="00DD3950"/>
    <w:rsid w:val="00DD582E"/>
    <w:rsid w:val="00DD748D"/>
    <w:rsid w:val="00DD771B"/>
    <w:rsid w:val="00DD7D72"/>
    <w:rsid w:val="00DE1399"/>
    <w:rsid w:val="00DE17D2"/>
    <w:rsid w:val="00DE1F23"/>
    <w:rsid w:val="00DE27E9"/>
    <w:rsid w:val="00DE31BD"/>
    <w:rsid w:val="00DE39F1"/>
    <w:rsid w:val="00DE3F48"/>
    <w:rsid w:val="00DE41EC"/>
    <w:rsid w:val="00DE459A"/>
    <w:rsid w:val="00DE45B8"/>
    <w:rsid w:val="00DE47AE"/>
    <w:rsid w:val="00DE4ED0"/>
    <w:rsid w:val="00DE5CC6"/>
    <w:rsid w:val="00DE63AB"/>
    <w:rsid w:val="00DE6AA6"/>
    <w:rsid w:val="00DF0195"/>
    <w:rsid w:val="00DF0E40"/>
    <w:rsid w:val="00DF12DD"/>
    <w:rsid w:val="00DF1599"/>
    <w:rsid w:val="00DF17C5"/>
    <w:rsid w:val="00DF249A"/>
    <w:rsid w:val="00DF425B"/>
    <w:rsid w:val="00DF4561"/>
    <w:rsid w:val="00DF7A97"/>
    <w:rsid w:val="00E01032"/>
    <w:rsid w:val="00E024B6"/>
    <w:rsid w:val="00E0559C"/>
    <w:rsid w:val="00E075DF"/>
    <w:rsid w:val="00E13D17"/>
    <w:rsid w:val="00E140B5"/>
    <w:rsid w:val="00E16AC2"/>
    <w:rsid w:val="00E17A58"/>
    <w:rsid w:val="00E17A7E"/>
    <w:rsid w:val="00E208DC"/>
    <w:rsid w:val="00E20CC4"/>
    <w:rsid w:val="00E21BE4"/>
    <w:rsid w:val="00E2296B"/>
    <w:rsid w:val="00E24225"/>
    <w:rsid w:val="00E25B64"/>
    <w:rsid w:val="00E25C9A"/>
    <w:rsid w:val="00E267C5"/>
    <w:rsid w:val="00E27B4B"/>
    <w:rsid w:val="00E27C7D"/>
    <w:rsid w:val="00E27ECC"/>
    <w:rsid w:val="00E31F5F"/>
    <w:rsid w:val="00E32005"/>
    <w:rsid w:val="00E3298F"/>
    <w:rsid w:val="00E330D5"/>
    <w:rsid w:val="00E33C7E"/>
    <w:rsid w:val="00E345A2"/>
    <w:rsid w:val="00E35026"/>
    <w:rsid w:val="00E35E5D"/>
    <w:rsid w:val="00E36021"/>
    <w:rsid w:val="00E363D2"/>
    <w:rsid w:val="00E36D8B"/>
    <w:rsid w:val="00E3738B"/>
    <w:rsid w:val="00E37564"/>
    <w:rsid w:val="00E40904"/>
    <w:rsid w:val="00E41B26"/>
    <w:rsid w:val="00E42861"/>
    <w:rsid w:val="00E43084"/>
    <w:rsid w:val="00E45CCE"/>
    <w:rsid w:val="00E47257"/>
    <w:rsid w:val="00E475B3"/>
    <w:rsid w:val="00E4772E"/>
    <w:rsid w:val="00E50E68"/>
    <w:rsid w:val="00E5140A"/>
    <w:rsid w:val="00E514F4"/>
    <w:rsid w:val="00E534DB"/>
    <w:rsid w:val="00E53888"/>
    <w:rsid w:val="00E5414E"/>
    <w:rsid w:val="00E554FB"/>
    <w:rsid w:val="00E61996"/>
    <w:rsid w:val="00E643FD"/>
    <w:rsid w:val="00E64E0B"/>
    <w:rsid w:val="00E65CB5"/>
    <w:rsid w:val="00E70B3C"/>
    <w:rsid w:val="00E710B4"/>
    <w:rsid w:val="00E71788"/>
    <w:rsid w:val="00E722AB"/>
    <w:rsid w:val="00E72E14"/>
    <w:rsid w:val="00E73A03"/>
    <w:rsid w:val="00E7496C"/>
    <w:rsid w:val="00E74BF9"/>
    <w:rsid w:val="00E770B5"/>
    <w:rsid w:val="00E80DD9"/>
    <w:rsid w:val="00E81FB3"/>
    <w:rsid w:val="00E821BE"/>
    <w:rsid w:val="00E82C1F"/>
    <w:rsid w:val="00E84976"/>
    <w:rsid w:val="00E849E5"/>
    <w:rsid w:val="00E85761"/>
    <w:rsid w:val="00E861B8"/>
    <w:rsid w:val="00E869AA"/>
    <w:rsid w:val="00E87299"/>
    <w:rsid w:val="00E87518"/>
    <w:rsid w:val="00E87C80"/>
    <w:rsid w:val="00E90166"/>
    <w:rsid w:val="00E903CF"/>
    <w:rsid w:val="00E90410"/>
    <w:rsid w:val="00E9212A"/>
    <w:rsid w:val="00E92760"/>
    <w:rsid w:val="00E92D1B"/>
    <w:rsid w:val="00E934F4"/>
    <w:rsid w:val="00E93F4E"/>
    <w:rsid w:val="00E94B37"/>
    <w:rsid w:val="00E9504F"/>
    <w:rsid w:val="00E954CD"/>
    <w:rsid w:val="00E95DB7"/>
    <w:rsid w:val="00E95DBD"/>
    <w:rsid w:val="00E95E9E"/>
    <w:rsid w:val="00E96275"/>
    <w:rsid w:val="00E966D9"/>
    <w:rsid w:val="00E96864"/>
    <w:rsid w:val="00E97329"/>
    <w:rsid w:val="00E97465"/>
    <w:rsid w:val="00E974CB"/>
    <w:rsid w:val="00E97595"/>
    <w:rsid w:val="00E97A0D"/>
    <w:rsid w:val="00EA25D9"/>
    <w:rsid w:val="00EA2746"/>
    <w:rsid w:val="00EA2943"/>
    <w:rsid w:val="00EA3054"/>
    <w:rsid w:val="00EA32BD"/>
    <w:rsid w:val="00EA3756"/>
    <w:rsid w:val="00EA5114"/>
    <w:rsid w:val="00EA5914"/>
    <w:rsid w:val="00EA5CA4"/>
    <w:rsid w:val="00EA6418"/>
    <w:rsid w:val="00EA6AB7"/>
    <w:rsid w:val="00EA7031"/>
    <w:rsid w:val="00EA72B7"/>
    <w:rsid w:val="00EA7FCD"/>
    <w:rsid w:val="00EB0D04"/>
    <w:rsid w:val="00EB0D1F"/>
    <w:rsid w:val="00EB15A8"/>
    <w:rsid w:val="00EB192F"/>
    <w:rsid w:val="00EB2456"/>
    <w:rsid w:val="00EB33E2"/>
    <w:rsid w:val="00EB33F9"/>
    <w:rsid w:val="00EB3D3D"/>
    <w:rsid w:val="00EB4D32"/>
    <w:rsid w:val="00EB5745"/>
    <w:rsid w:val="00EB6D0C"/>
    <w:rsid w:val="00EB7836"/>
    <w:rsid w:val="00EC16BE"/>
    <w:rsid w:val="00EC1766"/>
    <w:rsid w:val="00EC326F"/>
    <w:rsid w:val="00EC3F90"/>
    <w:rsid w:val="00EC4B38"/>
    <w:rsid w:val="00EC5647"/>
    <w:rsid w:val="00EC57EF"/>
    <w:rsid w:val="00EC587D"/>
    <w:rsid w:val="00EC6055"/>
    <w:rsid w:val="00EC67DE"/>
    <w:rsid w:val="00EC6B6A"/>
    <w:rsid w:val="00EC6F1A"/>
    <w:rsid w:val="00EC7A56"/>
    <w:rsid w:val="00ED0001"/>
    <w:rsid w:val="00ED017E"/>
    <w:rsid w:val="00ED1F86"/>
    <w:rsid w:val="00ED2FCE"/>
    <w:rsid w:val="00ED344C"/>
    <w:rsid w:val="00ED3ABE"/>
    <w:rsid w:val="00ED41A4"/>
    <w:rsid w:val="00ED4E2F"/>
    <w:rsid w:val="00ED5C3F"/>
    <w:rsid w:val="00ED6F19"/>
    <w:rsid w:val="00ED74E3"/>
    <w:rsid w:val="00EE0603"/>
    <w:rsid w:val="00EE0BA6"/>
    <w:rsid w:val="00EE0F5E"/>
    <w:rsid w:val="00EE122D"/>
    <w:rsid w:val="00EE153F"/>
    <w:rsid w:val="00EE2AD8"/>
    <w:rsid w:val="00EE4164"/>
    <w:rsid w:val="00EE41F6"/>
    <w:rsid w:val="00EE56A4"/>
    <w:rsid w:val="00EE64C8"/>
    <w:rsid w:val="00EE6993"/>
    <w:rsid w:val="00EE6A28"/>
    <w:rsid w:val="00EF1114"/>
    <w:rsid w:val="00EF1757"/>
    <w:rsid w:val="00EF1F20"/>
    <w:rsid w:val="00EF3B1F"/>
    <w:rsid w:val="00EF44F2"/>
    <w:rsid w:val="00EF5CC0"/>
    <w:rsid w:val="00EF60A6"/>
    <w:rsid w:val="00F000F1"/>
    <w:rsid w:val="00F01E4F"/>
    <w:rsid w:val="00F0242E"/>
    <w:rsid w:val="00F0337F"/>
    <w:rsid w:val="00F03632"/>
    <w:rsid w:val="00F0392E"/>
    <w:rsid w:val="00F1104A"/>
    <w:rsid w:val="00F110D5"/>
    <w:rsid w:val="00F11431"/>
    <w:rsid w:val="00F11F11"/>
    <w:rsid w:val="00F12221"/>
    <w:rsid w:val="00F12307"/>
    <w:rsid w:val="00F127BB"/>
    <w:rsid w:val="00F127E6"/>
    <w:rsid w:val="00F1375C"/>
    <w:rsid w:val="00F13CE5"/>
    <w:rsid w:val="00F14890"/>
    <w:rsid w:val="00F15133"/>
    <w:rsid w:val="00F16791"/>
    <w:rsid w:val="00F17DE8"/>
    <w:rsid w:val="00F2080B"/>
    <w:rsid w:val="00F21CFE"/>
    <w:rsid w:val="00F21EE9"/>
    <w:rsid w:val="00F2533A"/>
    <w:rsid w:val="00F253F5"/>
    <w:rsid w:val="00F257A2"/>
    <w:rsid w:val="00F2599F"/>
    <w:rsid w:val="00F26788"/>
    <w:rsid w:val="00F26ADA"/>
    <w:rsid w:val="00F275BC"/>
    <w:rsid w:val="00F279D0"/>
    <w:rsid w:val="00F27F11"/>
    <w:rsid w:val="00F30182"/>
    <w:rsid w:val="00F3064A"/>
    <w:rsid w:val="00F30EE0"/>
    <w:rsid w:val="00F312D8"/>
    <w:rsid w:val="00F32A38"/>
    <w:rsid w:val="00F33418"/>
    <w:rsid w:val="00F33E1C"/>
    <w:rsid w:val="00F346D2"/>
    <w:rsid w:val="00F34759"/>
    <w:rsid w:val="00F34813"/>
    <w:rsid w:val="00F354CC"/>
    <w:rsid w:val="00F3588D"/>
    <w:rsid w:val="00F35BD9"/>
    <w:rsid w:val="00F35E09"/>
    <w:rsid w:val="00F36339"/>
    <w:rsid w:val="00F369B4"/>
    <w:rsid w:val="00F37E00"/>
    <w:rsid w:val="00F40EBF"/>
    <w:rsid w:val="00F41952"/>
    <w:rsid w:val="00F41983"/>
    <w:rsid w:val="00F419B5"/>
    <w:rsid w:val="00F42EAB"/>
    <w:rsid w:val="00F43A08"/>
    <w:rsid w:val="00F44716"/>
    <w:rsid w:val="00F44F07"/>
    <w:rsid w:val="00F46A93"/>
    <w:rsid w:val="00F46B4A"/>
    <w:rsid w:val="00F47512"/>
    <w:rsid w:val="00F47B76"/>
    <w:rsid w:val="00F47EAD"/>
    <w:rsid w:val="00F501D8"/>
    <w:rsid w:val="00F5125F"/>
    <w:rsid w:val="00F51903"/>
    <w:rsid w:val="00F51AE1"/>
    <w:rsid w:val="00F51D4B"/>
    <w:rsid w:val="00F52D5B"/>
    <w:rsid w:val="00F5492B"/>
    <w:rsid w:val="00F54B74"/>
    <w:rsid w:val="00F554F1"/>
    <w:rsid w:val="00F55A2E"/>
    <w:rsid w:val="00F55A3E"/>
    <w:rsid w:val="00F55AEC"/>
    <w:rsid w:val="00F571C3"/>
    <w:rsid w:val="00F57D37"/>
    <w:rsid w:val="00F60439"/>
    <w:rsid w:val="00F61549"/>
    <w:rsid w:val="00F62177"/>
    <w:rsid w:val="00F62FB3"/>
    <w:rsid w:val="00F6315C"/>
    <w:rsid w:val="00F65030"/>
    <w:rsid w:val="00F65967"/>
    <w:rsid w:val="00F65C45"/>
    <w:rsid w:val="00F670FE"/>
    <w:rsid w:val="00F7030A"/>
    <w:rsid w:val="00F72493"/>
    <w:rsid w:val="00F728A8"/>
    <w:rsid w:val="00F72B24"/>
    <w:rsid w:val="00F72DAE"/>
    <w:rsid w:val="00F73A39"/>
    <w:rsid w:val="00F741AE"/>
    <w:rsid w:val="00F74AB0"/>
    <w:rsid w:val="00F75BEE"/>
    <w:rsid w:val="00F75C7B"/>
    <w:rsid w:val="00F77024"/>
    <w:rsid w:val="00F77431"/>
    <w:rsid w:val="00F80471"/>
    <w:rsid w:val="00F80EEC"/>
    <w:rsid w:val="00F819D4"/>
    <w:rsid w:val="00F82F8F"/>
    <w:rsid w:val="00F83A6D"/>
    <w:rsid w:val="00F83CCA"/>
    <w:rsid w:val="00F856C7"/>
    <w:rsid w:val="00F85B7B"/>
    <w:rsid w:val="00F86433"/>
    <w:rsid w:val="00F871DD"/>
    <w:rsid w:val="00F92D5D"/>
    <w:rsid w:val="00F9433E"/>
    <w:rsid w:val="00F9471E"/>
    <w:rsid w:val="00F9509F"/>
    <w:rsid w:val="00F9586D"/>
    <w:rsid w:val="00F96417"/>
    <w:rsid w:val="00FA0D24"/>
    <w:rsid w:val="00FA0F43"/>
    <w:rsid w:val="00FA3200"/>
    <w:rsid w:val="00FA390F"/>
    <w:rsid w:val="00FA3E3B"/>
    <w:rsid w:val="00FA5D97"/>
    <w:rsid w:val="00FA5EC2"/>
    <w:rsid w:val="00FA665E"/>
    <w:rsid w:val="00FB254A"/>
    <w:rsid w:val="00FB30E6"/>
    <w:rsid w:val="00FB501D"/>
    <w:rsid w:val="00FB520F"/>
    <w:rsid w:val="00FB540A"/>
    <w:rsid w:val="00FB6A19"/>
    <w:rsid w:val="00FB713E"/>
    <w:rsid w:val="00FB75C6"/>
    <w:rsid w:val="00FC0BC2"/>
    <w:rsid w:val="00FC0C0F"/>
    <w:rsid w:val="00FC15EE"/>
    <w:rsid w:val="00FC1CFE"/>
    <w:rsid w:val="00FC1F68"/>
    <w:rsid w:val="00FC2006"/>
    <w:rsid w:val="00FC2050"/>
    <w:rsid w:val="00FC27F8"/>
    <w:rsid w:val="00FC3876"/>
    <w:rsid w:val="00FC457B"/>
    <w:rsid w:val="00FC45D8"/>
    <w:rsid w:val="00FC4934"/>
    <w:rsid w:val="00FC4AF4"/>
    <w:rsid w:val="00FC4B14"/>
    <w:rsid w:val="00FC4E01"/>
    <w:rsid w:val="00FC67F4"/>
    <w:rsid w:val="00FC7AA3"/>
    <w:rsid w:val="00FD039D"/>
    <w:rsid w:val="00FD1615"/>
    <w:rsid w:val="00FD1AE5"/>
    <w:rsid w:val="00FD2DB2"/>
    <w:rsid w:val="00FD310E"/>
    <w:rsid w:val="00FD387B"/>
    <w:rsid w:val="00FD3905"/>
    <w:rsid w:val="00FD4612"/>
    <w:rsid w:val="00FD4850"/>
    <w:rsid w:val="00FD5CB1"/>
    <w:rsid w:val="00FD656E"/>
    <w:rsid w:val="00FE1028"/>
    <w:rsid w:val="00FE1FEB"/>
    <w:rsid w:val="00FE31DB"/>
    <w:rsid w:val="00FE3256"/>
    <w:rsid w:val="00FE3275"/>
    <w:rsid w:val="00FE368D"/>
    <w:rsid w:val="00FE3728"/>
    <w:rsid w:val="00FE435E"/>
    <w:rsid w:val="00FE4C48"/>
    <w:rsid w:val="00FE54D1"/>
    <w:rsid w:val="00FE56CD"/>
    <w:rsid w:val="00FE5CCE"/>
    <w:rsid w:val="00FE6F9E"/>
    <w:rsid w:val="00FF0A8B"/>
    <w:rsid w:val="00FF255F"/>
    <w:rsid w:val="00FF27CE"/>
    <w:rsid w:val="00FF2B1A"/>
    <w:rsid w:val="00FF51E8"/>
    <w:rsid w:val="00FF54D4"/>
    <w:rsid w:val="00FF643A"/>
    <w:rsid w:val="00FF657D"/>
    <w:rsid w:val="00FF6D22"/>
    <w:rsid w:val="00FF6E20"/>
    <w:rsid w:val="00FF6F26"/>
    <w:rsid w:val="00FF78C2"/>
    <w:rsid w:val="2E1EBFFC"/>
    <w:rsid w:val="5E5E042C"/>
  </w:rsids>
  <m:mathPr>
    <m:mathFont m:val="Cambria Math"/>
    <m:brkBin m:val="before"/>
    <m:brkBinSub m:val="--"/>
    <m:smallFrac/>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o:shapelayout v:ext="edit">
      <o:idmap v:ext="edit" data="1"/>
    </o:shapelayout>
  </w:shapeDefaults>
  <w:decimalSymbol w:val=","/>
  <w:listSeparator w:val=";"/>
  <w14:docId w14:val="5FFB99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semiHidden="1" w:uiPriority="0" w:unhideWhenUsed="1" w:qFormat="1"/>
    <w:lsdException w:name="heading 3" w:locked="1" w:semiHidden="1" w:uiPriority="0" w:unhideWhenUsed="1" w:qFormat="1"/>
    <w:lsdException w:name="heading 4" w:locked="1" w:semiHidden="1" w:uiPriority="9" w:unhideWhenUsed="1" w:qFormat="1"/>
    <w:lsdException w:name="heading 5" w:locked="1" w:uiPriority="9"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lsdException w:name="footer" w:lock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1"/>
    <w:lsdException w:name="Body Text" w:lock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locked="1"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F6A7B"/>
    <w:rPr>
      <w:rFonts w:ascii="Arial" w:eastAsia="Times New Roman" w:hAnsi="Arial"/>
      <w:szCs w:val="24"/>
    </w:rPr>
  </w:style>
  <w:style w:type="paragraph" w:styleId="Nadpis1">
    <w:name w:val="heading 1"/>
    <w:basedOn w:val="Normln"/>
    <w:next w:val="Normln"/>
    <w:link w:val="Nadpis1Char"/>
    <w:uiPriority w:val="9"/>
    <w:qFormat/>
    <w:locked/>
    <w:rsid w:val="00EE0603"/>
    <w:pPr>
      <w:keepNext/>
      <w:keepLines/>
      <w:spacing w:before="480"/>
      <w:outlineLvl w:val="0"/>
    </w:pPr>
    <w:rPr>
      <w:rFonts w:ascii="Cambria" w:hAnsi="Cambria"/>
      <w:b/>
      <w:bCs/>
      <w:color w:val="365F91"/>
      <w:sz w:val="28"/>
      <w:szCs w:val="28"/>
    </w:rPr>
  </w:style>
  <w:style w:type="paragraph" w:styleId="Nadpis2">
    <w:name w:val="heading 2"/>
    <w:basedOn w:val="Normln"/>
    <w:next w:val="Normln"/>
    <w:link w:val="Nadpis2Char"/>
    <w:semiHidden/>
    <w:unhideWhenUsed/>
    <w:qFormat/>
    <w:locked/>
    <w:rsid w:val="00886B40"/>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4">
    <w:name w:val="heading 4"/>
    <w:basedOn w:val="Normln"/>
    <w:link w:val="Nadpis4Char"/>
    <w:uiPriority w:val="9"/>
    <w:qFormat/>
    <w:locked/>
    <w:rsid w:val="00135CD4"/>
    <w:pPr>
      <w:tabs>
        <w:tab w:val="num" w:pos="2160"/>
      </w:tabs>
      <w:spacing w:after="180"/>
      <w:ind w:left="2160" w:hanging="720"/>
      <w:jc w:val="both"/>
      <w:outlineLvl w:val="3"/>
    </w:pPr>
    <w:rPr>
      <w:rFonts w:eastAsia="MS Mincho"/>
      <w:sz w:val="22"/>
      <w:szCs w:val="22"/>
      <w:lang w:eastAsia="en-US"/>
    </w:rPr>
  </w:style>
  <w:style w:type="paragraph" w:styleId="Nadpis5">
    <w:name w:val="heading 5"/>
    <w:basedOn w:val="Normln"/>
    <w:next w:val="Normln"/>
    <w:link w:val="Nadpis5Char"/>
    <w:uiPriority w:val="9"/>
    <w:qFormat/>
    <w:rsid w:val="00A749D3"/>
    <w:pPr>
      <w:spacing w:before="240" w:after="60"/>
      <w:outlineLvl w:val="4"/>
    </w:pPr>
    <w:rPr>
      <w:rFonts w:ascii="Times New Roman" w:hAnsi="Times New Roman"/>
      <w:b/>
      <w:bCs/>
      <w:i/>
      <w:iCs/>
      <w:sz w:val="26"/>
      <w:szCs w:val="26"/>
    </w:rPr>
  </w:style>
  <w:style w:type="paragraph" w:styleId="Nadpis6">
    <w:name w:val="heading 6"/>
    <w:basedOn w:val="Normln"/>
    <w:link w:val="Nadpis6Char"/>
    <w:uiPriority w:val="9"/>
    <w:qFormat/>
    <w:locked/>
    <w:rsid w:val="00135CD4"/>
    <w:pPr>
      <w:tabs>
        <w:tab w:val="num" w:pos="3600"/>
      </w:tabs>
      <w:spacing w:after="180"/>
      <w:ind w:left="3600" w:hanging="720"/>
      <w:jc w:val="both"/>
      <w:outlineLvl w:val="5"/>
    </w:pPr>
    <w:rPr>
      <w:rFonts w:ascii="Times New Roman" w:eastAsia="MS Mincho" w:hAnsi="Times New Roman"/>
      <w:sz w:val="22"/>
      <w:szCs w:val="22"/>
      <w:lang w:eastAsia="en-US"/>
    </w:rPr>
  </w:style>
  <w:style w:type="paragraph" w:styleId="Nadpis7">
    <w:name w:val="heading 7"/>
    <w:basedOn w:val="Normln"/>
    <w:link w:val="Nadpis7Char"/>
    <w:uiPriority w:val="9"/>
    <w:qFormat/>
    <w:locked/>
    <w:rsid w:val="00135CD4"/>
    <w:pPr>
      <w:tabs>
        <w:tab w:val="num" w:pos="4320"/>
      </w:tabs>
      <w:spacing w:after="180"/>
      <w:ind w:left="4320" w:hanging="720"/>
      <w:jc w:val="both"/>
      <w:outlineLvl w:val="6"/>
    </w:pPr>
    <w:rPr>
      <w:rFonts w:ascii="Times New Roman" w:eastAsia="MS Mincho" w:hAnsi="Times New Roman"/>
      <w:sz w:val="22"/>
      <w:szCs w:val="22"/>
      <w:lang w:eastAsia="en-US"/>
    </w:rPr>
  </w:style>
  <w:style w:type="paragraph" w:styleId="Nadpis8">
    <w:name w:val="heading 8"/>
    <w:basedOn w:val="Normln"/>
    <w:next w:val="Normln"/>
    <w:link w:val="Nadpis8Char"/>
    <w:uiPriority w:val="9"/>
    <w:qFormat/>
    <w:locked/>
    <w:rsid w:val="00135CD4"/>
    <w:pPr>
      <w:spacing w:after="180"/>
      <w:jc w:val="both"/>
      <w:outlineLvl w:val="7"/>
    </w:pPr>
    <w:rPr>
      <w:rFonts w:ascii="Times New Roman" w:eastAsia="MS Mincho" w:hAnsi="Times New Roman"/>
      <w:color w:val="000000" w:themeColor="text1"/>
      <w:sz w:val="22"/>
      <w:szCs w:val="22"/>
      <w:lang w:eastAsia="en-US"/>
    </w:rPr>
  </w:style>
  <w:style w:type="paragraph" w:styleId="Nadpis9">
    <w:name w:val="heading 9"/>
    <w:basedOn w:val="Normln"/>
    <w:next w:val="Normln"/>
    <w:link w:val="Nadpis9Char"/>
    <w:uiPriority w:val="9"/>
    <w:qFormat/>
    <w:locked/>
    <w:rsid w:val="00135CD4"/>
    <w:pPr>
      <w:spacing w:after="180"/>
      <w:jc w:val="both"/>
      <w:outlineLvl w:val="8"/>
    </w:pPr>
    <w:rPr>
      <w:rFonts w:ascii="Times New Roman" w:eastAsia="MS Mincho" w:hAnsi="Times New Roman"/>
      <w:sz w:val="22"/>
      <w:szCs w:val="22"/>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5Char">
    <w:name w:val="Nadpis 5 Char"/>
    <w:link w:val="Nadpis5"/>
    <w:uiPriority w:val="99"/>
    <w:locked/>
    <w:rsid w:val="00A749D3"/>
    <w:rPr>
      <w:rFonts w:ascii="Times New Roman" w:hAnsi="Times New Roman" w:cs="Times New Roman"/>
      <w:b/>
      <w:bCs/>
      <w:i/>
      <w:iCs/>
      <w:sz w:val="26"/>
      <w:szCs w:val="26"/>
      <w:lang w:eastAsia="cs-CZ"/>
    </w:rPr>
  </w:style>
  <w:style w:type="paragraph" w:styleId="Zhlav">
    <w:name w:val="header"/>
    <w:basedOn w:val="Normln"/>
    <w:link w:val="ZhlavChar"/>
    <w:uiPriority w:val="99"/>
    <w:rsid w:val="00A749D3"/>
    <w:pPr>
      <w:tabs>
        <w:tab w:val="center" w:pos="4536"/>
        <w:tab w:val="right" w:pos="9072"/>
      </w:tabs>
    </w:pPr>
  </w:style>
  <w:style w:type="character" w:customStyle="1" w:styleId="ZhlavChar">
    <w:name w:val="Záhlaví Char"/>
    <w:link w:val="Zhlav"/>
    <w:uiPriority w:val="99"/>
    <w:locked/>
    <w:rsid w:val="00A749D3"/>
    <w:rPr>
      <w:rFonts w:ascii="Arial" w:hAnsi="Arial" w:cs="Times New Roman"/>
      <w:sz w:val="24"/>
      <w:szCs w:val="24"/>
      <w:lang w:eastAsia="cs-CZ"/>
    </w:rPr>
  </w:style>
  <w:style w:type="paragraph" w:styleId="Zpat">
    <w:name w:val="footer"/>
    <w:basedOn w:val="Normln"/>
    <w:link w:val="ZpatChar"/>
    <w:uiPriority w:val="99"/>
    <w:rsid w:val="00A749D3"/>
    <w:pPr>
      <w:tabs>
        <w:tab w:val="center" w:pos="4536"/>
        <w:tab w:val="right" w:pos="9072"/>
      </w:tabs>
    </w:pPr>
  </w:style>
  <w:style w:type="character" w:customStyle="1" w:styleId="ZpatChar">
    <w:name w:val="Zápatí Char"/>
    <w:link w:val="Zpat"/>
    <w:uiPriority w:val="99"/>
    <w:locked/>
    <w:rsid w:val="00A749D3"/>
    <w:rPr>
      <w:rFonts w:ascii="Arial" w:hAnsi="Arial" w:cs="Times New Roman"/>
      <w:sz w:val="24"/>
      <w:szCs w:val="24"/>
      <w:lang w:eastAsia="cs-CZ"/>
    </w:rPr>
  </w:style>
  <w:style w:type="character" w:styleId="slostrnky">
    <w:name w:val="page number"/>
    <w:uiPriority w:val="99"/>
    <w:rsid w:val="00A749D3"/>
    <w:rPr>
      <w:rFonts w:cs="Times New Roman"/>
    </w:rPr>
  </w:style>
  <w:style w:type="character" w:customStyle="1" w:styleId="platne1">
    <w:name w:val="platne1"/>
    <w:uiPriority w:val="99"/>
    <w:rsid w:val="00A749D3"/>
    <w:rPr>
      <w:rFonts w:cs="Times New Roman"/>
    </w:rPr>
  </w:style>
  <w:style w:type="paragraph" w:styleId="Zkladntext">
    <w:name w:val="Body Text"/>
    <w:basedOn w:val="Normln"/>
    <w:link w:val="ZkladntextChar"/>
    <w:uiPriority w:val="99"/>
    <w:rsid w:val="00A749D3"/>
    <w:pPr>
      <w:widowControl w:val="0"/>
    </w:pPr>
    <w:rPr>
      <w:rFonts w:ascii="Times New Roman" w:hAnsi="Times New Roman"/>
      <w:color w:val="000000"/>
      <w:sz w:val="24"/>
      <w:szCs w:val="20"/>
    </w:rPr>
  </w:style>
  <w:style w:type="character" w:customStyle="1" w:styleId="ZkladntextChar">
    <w:name w:val="Základní text Char"/>
    <w:link w:val="Zkladntext"/>
    <w:uiPriority w:val="99"/>
    <w:locked/>
    <w:rsid w:val="00A749D3"/>
    <w:rPr>
      <w:rFonts w:ascii="Times New Roman" w:hAnsi="Times New Roman" w:cs="Times New Roman"/>
      <w:snapToGrid w:val="0"/>
      <w:color w:val="000000"/>
      <w:sz w:val="20"/>
      <w:szCs w:val="20"/>
      <w:lang w:eastAsia="cs-CZ"/>
    </w:rPr>
  </w:style>
  <w:style w:type="paragraph" w:customStyle="1" w:styleId="NormlnArial">
    <w:name w:val="Normální + Arial"/>
    <w:aliases w:val="11 b.,Zarovnat do bloku,Před:  6 b.,Za:  6 b.,Rozšířené... +..."/>
    <w:basedOn w:val="Normln"/>
    <w:link w:val="NormlnArial1"/>
    <w:uiPriority w:val="99"/>
    <w:rsid w:val="00A749D3"/>
    <w:pPr>
      <w:spacing w:before="120" w:after="120"/>
      <w:jc w:val="both"/>
    </w:pPr>
    <w:rPr>
      <w:rFonts w:cs="Arial"/>
      <w:spacing w:val="10"/>
      <w:szCs w:val="22"/>
    </w:rPr>
  </w:style>
  <w:style w:type="character" w:customStyle="1" w:styleId="NormlnArial1">
    <w:name w:val="Normální + Arial1"/>
    <w:aliases w:val="11 b.1,Zarovnat do bloku1,Před:  6 b.1,Za:  6 b.1,Rozšířené... +... Char Char"/>
    <w:link w:val="NormlnArial"/>
    <w:uiPriority w:val="99"/>
    <w:locked/>
    <w:rsid w:val="00A749D3"/>
    <w:rPr>
      <w:rFonts w:ascii="Arial" w:hAnsi="Arial" w:cs="Arial"/>
      <w:spacing w:val="10"/>
      <w:lang w:eastAsia="cs-CZ"/>
    </w:rPr>
  </w:style>
  <w:style w:type="paragraph" w:customStyle="1" w:styleId="Rozvrendokumentu">
    <w:name w:val="Rozvržení dokumentu"/>
    <w:basedOn w:val="Normln"/>
    <w:link w:val="RozvrendokumentuChar"/>
    <w:uiPriority w:val="99"/>
    <w:semiHidden/>
    <w:rsid w:val="005047E8"/>
    <w:pPr>
      <w:shd w:val="clear" w:color="auto" w:fill="000080"/>
    </w:pPr>
    <w:rPr>
      <w:rFonts w:ascii="Tahoma" w:hAnsi="Tahoma" w:cs="Tahoma"/>
      <w:szCs w:val="20"/>
    </w:rPr>
  </w:style>
  <w:style w:type="character" w:customStyle="1" w:styleId="RozvrendokumentuChar">
    <w:name w:val="Rozvržení dokumentu Char"/>
    <w:link w:val="Rozvrendokumentu"/>
    <w:uiPriority w:val="99"/>
    <w:semiHidden/>
    <w:rsid w:val="00555B27"/>
    <w:rPr>
      <w:rFonts w:ascii="Times New Roman" w:eastAsia="Times New Roman" w:hAnsi="Times New Roman"/>
      <w:sz w:val="0"/>
      <w:szCs w:val="0"/>
    </w:rPr>
  </w:style>
  <w:style w:type="paragraph" w:styleId="Textbubliny">
    <w:name w:val="Balloon Text"/>
    <w:basedOn w:val="Normln"/>
    <w:link w:val="TextbublinyChar"/>
    <w:uiPriority w:val="99"/>
    <w:semiHidden/>
    <w:rsid w:val="00E21BE4"/>
    <w:rPr>
      <w:rFonts w:ascii="Tahoma" w:hAnsi="Tahoma" w:cs="Tahoma"/>
      <w:sz w:val="16"/>
      <w:szCs w:val="16"/>
    </w:rPr>
  </w:style>
  <w:style w:type="character" w:customStyle="1" w:styleId="TextbublinyChar">
    <w:name w:val="Text bubliny Char"/>
    <w:link w:val="Textbubliny"/>
    <w:uiPriority w:val="99"/>
    <w:semiHidden/>
    <w:rsid w:val="00555B27"/>
    <w:rPr>
      <w:rFonts w:ascii="Times New Roman" w:eastAsia="Times New Roman" w:hAnsi="Times New Roman"/>
      <w:sz w:val="0"/>
      <w:szCs w:val="0"/>
    </w:rPr>
  </w:style>
  <w:style w:type="paragraph" w:styleId="Bezmezer">
    <w:name w:val="No Spacing"/>
    <w:link w:val="BezmezerChar"/>
    <w:uiPriority w:val="1"/>
    <w:qFormat/>
    <w:rsid w:val="00E21BE4"/>
    <w:rPr>
      <w:sz w:val="22"/>
      <w:szCs w:val="22"/>
      <w:lang w:eastAsia="en-US"/>
    </w:rPr>
  </w:style>
  <w:style w:type="character" w:customStyle="1" w:styleId="BezmezerChar">
    <w:name w:val="Bez mezer Char"/>
    <w:link w:val="Bezmezer"/>
    <w:uiPriority w:val="99"/>
    <w:locked/>
    <w:rsid w:val="00E21BE4"/>
    <w:rPr>
      <w:sz w:val="22"/>
      <w:szCs w:val="22"/>
      <w:lang w:val="cs-CZ" w:eastAsia="en-US" w:bidi="ar-SA"/>
    </w:rPr>
  </w:style>
  <w:style w:type="character" w:styleId="Odkaznakoment">
    <w:name w:val="annotation reference"/>
    <w:uiPriority w:val="99"/>
    <w:rsid w:val="004D1826"/>
    <w:rPr>
      <w:rFonts w:cs="Times New Roman"/>
      <w:sz w:val="16"/>
      <w:szCs w:val="16"/>
    </w:rPr>
  </w:style>
  <w:style w:type="paragraph" w:styleId="Textkomente">
    <w:name w:val="annotation text"/>
    <w:basedOn w:val="Normln"/>
    <w:link w:val="TextkomenteChar"/>
    <w:uiPriority w:val="99"/>
    <w:rsid w:val="004D1826"/>
    <w:rPr>
      <w:szCs w:val="20"/>
    </w:rPr>
  </w:style>
  <w:style w:type="character" w:customStyle="1" w:styleId="TextkomenteChar">
    <w:name w:val="Text komentáře Char"/>
    <w:link w:val="Textkomente"/>
    <w:uiPriority w:val="99"/>
    <w:rsid w:val="00555B27"/>
    <w:rPr>
      <w:rFonts w:ascii="Arial" w:eastAsia="Times New Roman" w:hAnsi="Arial"/>
      <w:sz w:val="20"/>
      <w:szCs w:val="20"/>
    </w:rPr>
  </w:style>
  <w:style w:type="paragraph" w:styleId="Pedmtkomente">
    <w:name w:val="annotation subject"/>
    <w:basedOn w:val="Textkomente"/>
    <w:next w:val="Textkomente"/>
    <w:link w:val="PedmtkomenteChar"/>
    <w:uiPriority w:val="99"/>
    <w:semiHidden/>
    <w:rsid w:val="004D1826"/>
    <w:rPr>
      <w:b/>
      <w:bCs/>
    </w:rPr>
  </w:style>
  <w:style w:type="character" w:customStyle="1" w:styleId="PedmtkomenteChar">
    <w:name w:val="Předmět komentáře Char"/>
    <w:link w:val="Pedmtkomente"/>
    <w:uiPriority w:val="99"/>
    <w:semiHidden/>
    <w:rsid w:val="00555B27"/>
    <w:rPr>
      <w:rFonts w:ascii="Arial" w:eastAsia="Times New Roman" w:hAnsi="Arial"/>
      <w:b/>
      <w:bCs/>
      <w:sz w:val="20"/>
      <w:szCs w:val="20"/>
    </w:rPr>
  </w:style>
  <w:style w:type="paragraph" w:styleId="Odstavecseseznamem">
    <w:name w:val="List Paragraph"/>
    <w:aliases w:val="Odstavec se seznamem a odrážkou,1 úroveň Odstavec se seznamem,Odrazky,Bullet List,lp1,Puce,Use Case List Paragraph,Heading2,Bullet for no #'s,Body Bullet,List bullet,List Paragraph 1,Ref,List Bullet1,Figure_name,Aufzählungszeichen1"/>
    <w:basedOn w:val="Normln"/>
    <w:link w:val="OdstavecseseznamemChar"/>
    <w:uiPriority w:val="34"/>
    <w:qFormat/>
    <w:rsid w:val="00C35D94"/>
    <w:pPr>
      <w:ind w:left="708"/>
    </w:pPr>
  </w:style>
  <w:style w:type="paragraph" w:customStyle="1" w:styleId="rllneksmlouvy">
    <w:name w:val="rllneksmlouvy"/>
    <w:basedOn w:val="Normln"/>
    <w:uiPriority w:val="99"/>
    <w:rsid w:val="007B0CBF"/>
    <w:pPr>
      <w:spacing w:before="100" w:beforeAutospacing="1" w:after="100" w:afterAutospacing="1"/>
    </w:pPr>
    <w:rPr>
      <w:rFonts w:ascii="Times New Roman" w:eastAsia="Calibri" w:hAnsi="Times New Roman"/>
      <w:sz w:val="24"/>
    </w:rPr>
  </w:style>
  <w:style w:type="paragraph" w:customStyle="1" w:styleId="rltextlnkuslovan">
    <w:name w:val="rltextlnkuslovan"/>
    <w:basedOn w:val="Normln"/>
    <w:uiPriority w:val="99"/>
    <w:rsid w:val="007B0CBF"/>
    <w:pPr>
      <w:spacing w:before="100" w:beforeAutospacing="1" w:after="100" w:afterAutospacing="1"/>
    </w:pPr>
    <w:rPr>
      <w:rFonts w:ascii="Times New Roman" w:eastAsia="Calibri" w:hAnsi="Times New Roman"/>
      <w:sz w:val="24"/>
    </w:rPr>
  </w:style>
  <w:style w:type="character" w:styleId="Siln">
    <w:name w:val="Strong"/>
    <w:uiPriority w:val="99"/>
    <w:qFormat/>
    <w:rsid w:val="007B0CBF"/>
    <w:rPr>
      <w:rFonts w:cs="Times New Roman"/>
      <w:b/>
      <w:bCs/>
    </w:rPr>
  </w:style>
  <w:style w:type="paragraph" w:customStyle="1" w:styleId="Zkladntext21">
    <w:name w:val="Základní text 21"/>
    <w:basedOn w:val="Normln"/>
    <w:rsid w:val="007542F5"/>
    <w:pPr>
      <w:widowControl w:val="0"/>
      <w:overflowPunct w:val="0"/>
      <w:autoSpaceDE w:val="0"/>
      <w:autoSpaceDN w:val="0"/>
      <w:adjustRightInd w:val="0"/>
      <w:ind w:left="283" w:hanging="283"/>
      <w:textAlignment w:val="baseline"/>
    </w:pPr>
    <w:rPr>
      <w:rFonts w:ascii="Times New Roman" w:hAnsi="Times New Roman"/>
      <w:sz w:val="24"/>
      <w:szCs w:val="20"/>
    </w:rPr>
  </w:style>
  <w:style w:type="paragraph" w:customStyle="1" w:styleId="ODSTAVEC">
    <w:name w:val="ODSTAVEC"/>
    <w:basedOn w:val="Bezmezer"/>
    <w:rsid w:val="00261866"/>
    <w:pPr>
      <w:numPr>
        <w:ilvl w:val="1"/>
        <w:numId w:val="7"/>
      </w:numPr>
      <w:spacing w:before="120"/>
      <w:jc w:val="both"/>
    </w:pPr>
    <w:rPr>
      <w:rFonts w:ascii="Arial" w:eastAsia="Times New Roman" w:hAnsi="Arial" w:cs="Arial"/>
      <w:sz w:val="18"/>
      <w:szCs w:val="18"/>
      <w:lang w:eastAsia="cs-CZ"/>
    </w:rPr>
  </w:style>
  <w:style w:type="paragraph" w:customStyle="1" w:styleId="NADPIS">
    <w:name w:val="NADPIS"/>
    <w:basedOn w:val="Bezmezer"/>
    <w:rsid w:val="00261866"/>
    <w:pPr>
      <w:numPr>
        <w:numId w:val="7"/>
      </w:numPr>
      <w:spacing w:before="360"/>
      <w:jc w:val="center"/>
    </w:pPr>
    <w:rPr>
      <w:rFonts w:ascii="Arial" w:hAnsi="Arial" w:cs="Arial"/>
      <w:b/>
    </w:rPr>
  </w:style>
  <w:style w:type="paragraph" w:customStyle="1" w:styleId="smluvnitext">
    <w:name w:val="smluvni text"/>
    <w:basedOn w:val="Normln"/>
    <w:rsid w:val="00683D69"/>
    <w:pPr>
      <w:spacing w:before="240"/>
      <w:jc w:val="both"/>
    </w:pPr>
    <w:rPr>
      <w:rFonts w:ascii="Times New Roman" w:hAnsi="Times New Roman"/>
      <w:sz w:val="22"/>
      <w:szCs w:val="20"/>
      <w:lang w:val="en-GB"/>
    </w:rPr>
  </w:style>
  <w:style w:type="character" w:customStyle="1" w:styleId="Nadpis1Char">
    <w:name w:val="Nadpis 1 Char"/>
    <w:link w:val="Nadpis1"/>
    <w:rsid w:val="00EE0603"/>
    <w:rPr>
      <w:rFonts w:ascii="Cambria" w:eastAsia="Times New Roman" w:hAnsi="Cambria" w:cs="Times New Roman"/>
      <w:b/>
      <w:bCs/>
      <w:color w:val="365F91"/>
      <w:sz w:val="28"/>
      <w:szCs w:val="28"/>
    </w:rPr>
  </w:style>
  <w:style w:type="character" w:styleId="Hypertextovodkaz">
    <w:name w:val="Hyperlink"/>
    <w:uiPriority w:val="99"/>
    <w:unhideWhenUsed/>
    <w:qFormat/>
    <w:rsid w:val="000E2E24"/>
    <w:rPr>
      <w:color w:val="0000FF"/>
      <w:u w:val="single"/>
    </w:rPr>
  </w:style>
  <w:style w:type="character" w:styleId="Sledovanodkaz">
    <w:name w:val="FollowedHyperlink"/>
    <w:basedOn w:val="Standardnpsmoodstavce"/>
    <w:uiPriority w:val="99"/>
    <w:semiHidden/>
    <w:unhideWhenUsed/>
    <w:rsid w:val="00484B17"/>
    <w:rPr>
      <w:color w:val="800080" w:themeColor="followedHyperlink"/>
      <w:u w:val="single"/>
    </w:rPr>
  </w:style>
  <w:style w:type="paragraph" w:styleId="Revize">
    <w:name w:val="Revision"/>
    <w:hidden/>
    <w:uiPriority w:val="99"/>
    <w:semiHidden/>
    <w:rsid w:val="009401A9"/>
    <w:rPr>
      <w:rFonts w:ascii="Arial" w:eastAsia="Times New Roman" w:hAnsi="Arial"/>
      <w:szCs w:val="24"/>
    </w:rPr>
  </w:style>
  <w:style w:type="character" w:customStyle="1" w:styleId="Nadpis2Char">
    <w:name w:val="Nadpis 2 Char"/>
    <w:basedOn w:val="Standardnpsmoodstavce"/>
    <w:link w:val="Nadpis2"/>
    <w:semiHidden/>
    <w:rsid w:val="00886B40"/>
    <w:rPr>
      <w:rFonts w:asciiTheme="majorHAnsi" w:eastAsiaTheme="majorEastAsia" w:hAnsiTheme="majorHAnsi" w:cstheme="majorBidi"/>
      <w:b/>
      <w:bCs/>
      <w:color w:val="4F81BD" w:themeColor="accent1"/>
      <w:sz w:val="26"/>
      <w:szCs w:val="26"/>
    </w:rPr>
  </w:style>
  <w:style w:type="paragraph" w:customStyle="1" w:styleId="Default">
    <w:name w:val="Default"/>
    <w:rsid w:val="00CF0DBC"/>
    <w:pPr>
      <w:autoSpaceDE w:val="0"/>
      <w:autoSpaceDN w:val="0"/>
      <w:adjustRightInd w:val="0"/>
    </w:pPr>
    <w:rPr>
      <w:rFonts w:ascii="Arial" w:hAnsi="Arial" w:cs="Arial"/>
      <w:color w:val="000000"/>
      <w:sz w:val="24"/>
      <w:szCs w:val="24"/>
      <w:lang w:eastAsia="en-US"/>
    </w:rPr>
  </w:style>
  <w:style w:type="character" w:customStyle="1" w:styleId="nadpisclanku1">
    <w:name w:val="nadpis_clanku1"/>
    <w:rsid w:val="0050490D"/>
    <w:rPr>
      <w:rFonts w:ascii="Arial" w:hAnsi="Arial" w:cs="Arial" w:hint="default"/>
      <w:b/>
      <w:bCs/>
      <w:color w:val="000000"/>
      <w:sz w:val="20"/>
      <w:szCs w:val="20"/>
    </w:rPr>
  </w:style>
  <w:style w:type="paragraph" w:customStyle="1" w:styleId="lneksmlouvy">
    <w:name w:val="článek_smlouvy"/>
    <w:basedOn w:val="Normln"/>
    <w:qFormat/>
    <w:rsid w:val="00BD7FB2"/>
    <w:pPr>
      <w:spacing w:after="100" w:line="288" w:lineRule="auto"/>
      <w:jc w:val="both"/>
    </w:pPr>
    <w:rPr>
      <w:rFonts w:eastAsia="Calibri" w:cs="Calibri"/>
      <w:sz w:val="22"/>
      <w:szCs w:val="22"/>
      <w:lang w:eastAsia="en-US"/>
    </w:rPr>
  </w:style>
  <w:style w:type="paragraph" w:customStyle="1" w:styleId="AKFZFPreambule">
    <w:name w:val="AKFZF_Preambule"/>
    <w:qFormat/>
    <w:rsid w:val="006B20D9"/>
    <w:pPr>
      <w:numPr>
        <w:numId w:val="10"/>
      </w:numPr>
      <w:spacing w:after="100" w:line="288" w:lineRule="auto"/>
      <w:jc w:val="both"/>
    </w:pPr>
    <w:rPr>
      <w:rFonts w:ascii="Arial" w:hAnsi="Arial" w:cs="Calibri"/>
      <w:sz w:val="22"/>
      <w:szCs w:val="22"/>
      <w:lang w:eastAsia="en-US"/>
    </w:rPr>
  </w:style>
  <w:style w:type="paragraph" w:customStyle="1" w:styleId="AKFZpreambule">
    <w:name w:val="AKFZ_preambule"/>
    <w:basedOn w:val="Normln"/>
    <w:link w:val="AKFZpreambuleChar"/>
    <w:qFormat/>
    <w:rsid w:val="006B20D9"/>
    <w:pPr>
      <w:tabs>
        <w:tab w:val="num" w:pos="680"/>
      </w:tabs>
      <w:spacing w:after="100" w:line="288" w:lineRule="auto"/>
      <w:ind w:left="680" w:hanging="680"/>
      <w:jc w:val="both"/>
    </w:pPr>
    <w:rPr>
      <w:rFonts w:eastAsia="Calibri" w:cs="Arial"/>
      <w:color w:val="000000" w:themeColor="text1"/>
      <w:sz w:val="22"/>
      <w:szCs w:val="22"/>
    </w:rPr>
  </w:style>
  <w:style w:type="character" w:customStyle="1" w:styleId="AKFZpreambuleChar">
    <w:name w:val="AKFZ_preambule Char"/>
    <w:basedOn w:val="Standardnpsmoodstavce"/>
    <w:link w:val="AKFZpreambule"/>
    <w:rsid w:val="006B20D9"/>
    <w:rPr>
      <w:rFonts w:ascii="Arial" w:hAnsi="Arial" w:cs="Arial"/>
      <w:color w:val="000000" w:themeColor="text1"/>
      <w:sz w:val="22"/>
      <w:szCs w:val="22"/>
    </w:rPr>
  </w:style>
  <w:style w:type="paragraph" w:customStyle="1" w:styleId="lneksmlouvynadpis">
    <w:name w:val="Článek_smlouvy_nadpis"/>
    <w:basedOn w:val="Normln"/>
    <w:qFormat/>
    <w:rsid w:val="00A25688"/>
    <w:pPr>
      <w:tabs>
        <w:tab w:val="num" w:pos="680"/>
      </w:tabs>
      <w:spacing w:before="240" w:after="100" w:line="288" w:lineRule="auto"/>
      <w:ind w:left="680" w:hanging="680"/>
      <w:jc w:val="both"/>
      <w:outlineLvl w:val="0"/>
    </w:pPr>
    <w:rPr>
      <w:rFonts w:eastAsia="Calibri" w:cs="Calibri"/>
      <w:b/>
      <w:caps/>
      <w:sz w:val="22"/>
      <w:szCs w:val="22"/>
      <w:lang w:eastAsia="en-US"/>
    </w:rPr>
  </w:style>
  <w:style w:type="paragraph" w:customStyle="1" w:styleId="RLTextlnkuslovan0">
    <w:name w:val="RL Text článku číslovaný"/>
    <w:basedOn w:val="Normln"/>
    <w:link w:val="RLTextlnkuslovanChar"/>
    <w:qFormat/>
    <w:rsid w:val="008C6E5A"/>
    <w:pPr>
      <w:tabs>
        <w:tab w:val="num" w:pos="1474"/>
      </w:tabs>
      <w:spacing w:after="120" w:line="280" w:lineRule="exact"/>
      <w:ind w:left="1474" w:hanging="737"/>
      <w:jc w:val="both"/>
    </w:pPr>
    <w:rPr>
      <w:rFonts w:ascii="Calibri" w:hAnsi="Calibri"/>
      <w:sz w:val="22"/>
    </w:rPr>
  </w:style>
  <w:style w:type="character" w:customStyle="1" w:styleId="RLTextlnkuslovanChar">
    <w:name w:val="RL Text článku číslovaný Char"/>
    <w:link w:val="RLTextlnkuslovan0"/>
    <w:rsid w:val="008C6E5A"/>
    <w:rPr>
      <w:rFonts w:eastAsia="Times New Roman"/>
      <w:sz w:val="22"/>
      <w:szCs w:val="24"/>
    </w:rPr>
  </w:style>
  <w:style w:type="character" w:customStyle="1" w:styleId="Nadpis4Char">
    <w:name w:val="Nadpis 4 Char"/>
    <w:basedOn w:val="Standardnpsmoodstavce"/>
    <w:link w:val="Nadpis4"/>
    <w:uiPriority w:val="9"/>
    <w:rsid w:val="00135CD4"/>
    <w:rPr>
      <w:rFonts w:ascii="Arial" w:eastAsia="MS Mincho" w:hAnsi="Arial"/>
      <w:sz w:val="22"/>
      <w:szCs w:val="22"/>
      <w:lang w:eastAsia="en-US"/>
    </w:rPr>
  </w:style>
  <w:style w:type="character" w:customStyle="1" w:styleId="Nadpis6Char">
    <w:name w:val="Nadpis 6 Char"/>
    <w:basedOn w:val="Standardnpsmoodstavce"/>
    <w:link w:val="Nadpis6"/>
    <w:uiPriority w:val="9"/>
    <w:rsid w:val="00135CD4"/>
    <w:rPr>
      <w:rFonts w:ascii="Times New Roman" w:eastAsia="MS Mincho" w:hAnsi="Times New Roman"/>
      <w:sz w:val="22"/>
      <w:szCs w:val="22"/>
      <w:lang w:eastAsia="en-US"/>
    </w:rPr>
  </w:style>
  <w:style w:type="character" w:customStyle="1" w:styleId="Nadpis7Char">
    <w:name w:val="Nadpis 7 Char"/>
    <w:basedOn w:val="Standardnpsmoodstavce"/>
    <w:link w:val="Nadpis7"/>
    <w:rsid w:val="00135CD4"/>
    <w:rPr>
      <w:rFonts w:ascii="Times New Roman" w:eastAsia="MS Mincho" w:hAnsi="Times New Roman"/>
      <w:sz w:val="22"/>
      <w:szCs w:val="22"/>
      <w:lang w:eastAsia="en-US"/>
    </w:rPr>
  </w:style>
  <w:style w:type="character" w:customStyle="1" w:styleId="Nadpis8Char">
    <w:name w:val="Nadpis 8 Char"/>
    <w:basedOn w:val="Standardnpsmoodstavce"/>
    <w:link w:val="Nadpis8"/>
    <w:uiPriority w:val="9"/>
    <w:rsid w:val="00135CD4"/>
    <w:rPr>
      <w:rFonts w:ascii="Times New Roman" w:eastAsia="MS Mincho" w:hAnsi="Times New Roman"/>
      <w:color w:val="000000" w:themeColor="text1"/>
      <w:sz w:val="22"/>
      <w:szCs w:val="22"/>
      <w:lang w:eastAsia="en-US"/>
    </w:rPr>
  </w:style>
  <w:style w:type="character" w:customStyle="1" w:styleId="Nadpis9Char">
    <w:name w:val="Nadpis 9 Char"/>
    <w:basedOn w:val="Standardnpsmoodstavce"/>
    <w:link w:val="Nadpis9"/>
    <w:uiPriority w:val="9"/>
    <w:rsid w:val="00135CD4"/>
    <w:rPr>
      <w:rFonts w:ascii="Times New Roman" w:eastAsia="MS Mincho" w:hAnsi="Times New Roman"/>
      <w:sz w:val="22"/>
      <w:szCs w:val="22"/>
      <w:lang w:eastAsia="en-US"/>
    </w:rPr>
  </w:style>
  <w:style w:type="character" w:customStyle="1" w:styleId="m438054333987806285gmail-msodel">
    <w:name w:val="m_438054333987806285gmail-msodel"/>
    <w:basedOn w:val="Standardnpsmoodstavce"/>
    <w:rsid w:val="003A55D1"/>
  </w:style>
  <w:style w:type="character" w:customStyle="1" w:styleId="m438054333987806285gmail-msoins">
    <w:name w:val="m_438054333987806285gmail-msoins"/>
    <w:basedOn w:val="Standardnpsmoodstavce"/>
    <w:rsid w:val="003A55D1"/>
  </w:style>
  <w:style w:type="paragraph" w:customStyle="1" w:styleId="odstavec0">
    <w:name w:val="odstavec"/>
    <w:basedOn w:val="Normln"/>
    <w:link w:val="odstavecChar"/>
    <w:qFormat/>
    <w:rsid w:val="003A5CCB"/>
    <w:pPr>
      <w:spacing w:before="120" w:after="120" w:line="280" w:lineRule="atLeast"/>
      <w:ind w:left="360" w:hanging="360"/>
      <w:jc w:val="both"/>
    </w:pPr>
    <w:rPr>
      <w:rFonts w:cs="Arial"/>
      <w:szCs w:val="20"/>
    </w:rPr>
  </w:style>
  <w:style w:type="character" w:customStyle="1" w:styleId="odstavecChar">
    <w:name w:val="odstavec Char"/>
    <w:basedOn w:val="Standardnpsmoodstavce"/>
    <w:link w:val="odstavec0"/>
    <w:rsid w:val="003A5CCB"/>
    <w:rPr>
      <w:rFonts w:ascii="Arial" w:eastAsia="Times New Roman" w:hAnsi="Arial" w:cs="Arial"/>
    </w:rPr>
  </w:style>
  <w:style w:type="paragraph" w:styleId="Nzev">
    <w:name w:val="Title"/>
    <w:basedOn w:val="Normln"/>
    <w:link w:val="NzevChar"/>
    <w:uiPriority w:val="99"/>
    <w:qFormat/>
    <w:locked/>
    <w:rsid w:val="001706D8"/>
    <w:pPr>
      <w:jc w:val="center"/>
    </w:pPr>
    <w:rPr>
      <w:rFonts w:ascii="Times New Roman" w:eastAsiaTheme="minorHAnsi" w:hAnsi="Times New Roman"/>
      <w:b/>
      <w:bCs/>
      <w:sz w:val="24"/>
    </w:rPr>
  </w:style>
  <w:style w:type="character" w:customStyle="1" w:styleId="NzevChar">
    <w:name w:val="Název Char"/>
    <w:basedOn w:val="Standardnpsmoodstavce"/>
    <w:link w:val="Nzev"/>
    <w:uiPriority w:val="99"/>
    <w:rsid w:val="001706D8"/>
    <w:rPr>
      <w:rFonts w:ascii="Times New Roman" w:eastAsiaTheme="minorHAnsi" w:hAnsi="Times New Roman"/>
      <w:b/>
      <w:bCs/>
      <w:sz w:val="24"/>
      <w:szCs w:val="24"/>
    </w:rPr>
  </w:style>
  <w:style w:type="character" w:styleId="Nevyeenzmnka">
    <w:name w:val="Unresolved Mention"/>
    <w:basedOn w:val="Standardnpsmoodstavce"/>
    <w:uiPriority w:val="99"/>
    <w:semiHidden/>
    <w:unhideWhenUsed/>
    <w:rsid w:val="000B299A"/>
    <w:rPr>
      <w:color w:val="605E5C"/>
      <w:shd w:val="clear" w:color="auto" w:fill="E1DFDD"/>
    </w:rPr>
  </w:style>
  <w:style w:type="character" w:customStyle="1" w:styleId="OdstavecseseznamemChar">
    <w:name w:val="Odstavec se seznamem Char"/>
    <w:aliases w:val="Odstavec se seznamem a odrážkou Char,1 úroveň Odstavec se seznamem Char,Odrazky Char,Bullet List Char,lp1 Char,Puce Char,Use Case List Paragraph Char,Heading2 Char,Bullet for no #'s Char,Body Bullet Char,List bullet Char"/>
    <w:basedOn w:val="Standardnpsmoodstavce"/>
    <w:link w:val="Odstavecseseznamem"/>
    <w:uiPriority w:val="34"/>
    <w:locked/>
    <w:rsid w:val="00422F60"/>
    <w:rPr>
      <w:rFonts w:ascii="Arial" w:eastAsia="Times New Roman" w:hAnsi="Arial"/>
      <w:szCs w:val="24"/>
    </w:rPr>
  </w:style>
  <w:style w:type="paragraph" w:customStyle="1" w:styleId="RLdajeosmluvnstran">
    <w:name w:val="RL  údaje o smluvní straně"/>
    <w:basedOn w:val="Normln"/>
    <w:rsid w:val="00053AF7"/>
    <w:pPr>
      <w:spacing w:after="120" w:line="280" w:lineRule="exact"/>
      <w:jc w:val="center"/>
    </w:pPr>
    <w:rPr>
      <w:rFonts w:ascii="Calibri" w:hAnsi="Calibri"/>
      <w:sz w:val="22"/>
      <w:lang w:eastAsia="en-US"/>
    </w:rPr>
  </w:style>
  <w:style w:type="paragraph" w:customStyle="1" w:styleId="body2">
    <w:name w:val="body 2"/>
    <w:basedOn w:val="Normln"/>
    <w:uiPriority w:val="48"/>
    <w:qFormat/>
    <w:rsid w:val="00CA62CD"/>
    <w:pPr>
      <w:spacing w:after="180"/>
      <w:ind w:left="720"/>
      <w:jc w:val="both"/>
    </w:pPr>
    <w:rPr>
      <w:rFonts w:asciiTheme="minorHAnsi" w:eastAsia="MS Mincho" w:hAnsiTheme="minorHAnsi" w:cstheme="minorHAnsi"/>
      <w:color w:val="000000"/>
      <w:sz w:val="22"/>
      <w:szCs w:val="22"/>
      <w:lang w:eastAsia="en-US"/>
    </w:rPr>
  </w:style>
  <w:style w:type="paragraph" w:customStyle="1" w:styleId="RLlneksmlouvy0">
    <w:name w:val="RL Článek smlouvy"/>
    <w:basedOn w:val="Normln"/>
    <w:next w:val="RLTextlnkuslovan0"/>
    <w:qFormat/>
    <w:rsid w:val="00C107E2"/>
    <w:pPr>
      <w:keepNext/>
      <w:tabs>
        <w:tab w:val="num" w:pos="879"/>
      </w:tabs>
      <w:suppressAutoHyphens/>
      <w:spacing w:before="360" w:after="120" w:line="280" w:lineRule="exact"/>
      <w:ind w:left="879" w:hanging="737"/>
      <w:jc w:val="both"/>
      <w:outlineLvl w:val="0"/>
    </w:pPr>
    <w:rPr>
      <w:b/>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69426">
      <w:bodyDiv w:val="1"/>
      <w:marLeft w:val="0"/>
      <w:marRight w:val="0"/>
      <w:marTop w:val="0"/>
      <w:marBottom w:val="0"/>
      <w:divBdr>
        <w:top w:val="none" w:sz="0" w:space="0" w:color="auto"/>
        <w:left w:val="none" w:sz="0" w:space="0" w:color="auto"/>
        <w:bottom w:val="none" w:sz="0" w:space="0" w:color="auto"/>
        <w:right w:val="none" w:sz="0" w:space="0" w:color="auto"/>
      </w:divBdr>
    </w:div>
    <w:div w:id="41254106">
      <w:bodyDiv w:val="1"/>
      <w:marLeft w:val="0"/>
      <w:marRight w:val="0"/>
      <w:marTop w:val="0"/>
      <w:marBottom w:val="0"/>
      <w:divBdr>
        <w:top w:val="none" w:sz="0" w:space="0" w:color="auto"/>
        <w:left w:val="none" w:sz="0" w:space="0" w:color="auto"/>
        <w:bottom w:val="none" w:sz="0" w:space="0" w:color="auto"/>
        <w:right w:val="none" w:sz="0" w:space="0" w:color="auto"/>
      </w:divBdr>
    </w:div>
    <w:div w:id="113797118">
      <w:bodyDiv w:val="1"/>
      <w:marLeft w:val="0"/>
      <w:marRight w:val="0"/>
      <w:marTop w:val="0"/>
      <w:marBottom w:val="0"/>
      <w:divBdr>
        <w:top w:val="none" w:sz="0" w:space="0" w:color="auto"/>
        <w:left w:val="none" w:sz="0" w:space="0" w:color="auto"/>
        <w:bottom w:val="none" w:sz="0" w:space="0" w:color="auto"/>
        <w:right w:val="none" w:sz="0" w:space="0" w:color="auto"/>
      </w:divBdr>
    </w:div>
    <w:div w:id="144470513">
      <w:bodyDiv w:val="1"/>
      <w:marLeft w:val="0"/>
      <w:marRight w:val="0"/>
      <w:marTop w:val="0"/>
      <w:marBottom w:val="0"/>
      <w:divBdr>
        <w:top w:val="none" w:sz="0" w:space="0" w:color="auto"/>
        <w:left w:val="none" w:sz="0" w:space="0" w:color="auto"/>
        <w:bottom w:val="none" w:sz="0" w:space="0" w:color="auto"/>
        <w:right w:val="none" w:sz="0" w:space="0" w:color="auto"/>
      </w:divBdr>
    </w:div>
    <w:div w:id="180827038">
      <w:bodyDiv w:val="1"/>
      <w:marLeft w:val="0"/>
      <w:marRight w:val="0"/>
      <w:marTop w:val="0"/>
      <w:marBottom w:val="0"/>
      <w:divBdr>
        <w:top w:val="none" w:sz="0" w:space="0" w:color="auto"/>
        <w:left w:val="none" w:sz="0" w:space="0" w:color="auto"/>
        <w:bottom w:val="none" w:sz="0" w:space="0" w:color="auto"/>
        <w:right w:val="none" w:sz="0" w:space="0" w:color="auto"/>
      </w:divBdr>
    </w:div>
    <w:div w:id="227618269">
      <w:bodyDiv w:val="1"/>
      <w:marLeft w:val="0"/>
      <w:marRight w:val="0"/>
      <w:marTop w:val="0"/>
      <w:marBottom w:val="0"/>
      <w:divBdr>
        <w:top w:val="none" w:sz="0" w:space="0" w:color="auto"/>
        <w:left w:val="none" w:sz="0" w:space="0" w:color="auto"/>
        <w:bottom w:val="none" w:sz="0" w:space="0" w:color="auto"/>
        <w:right w:val="none" w:sz="0" w:space="0" w:color="auto"/>
      </w:divBdr>
    </w:div>
    <w:div w:id="308747936">
      <w:bodyDiv w:val="1"/>
      <w:marLeft w:val="0"/>
      <w:marRight w:val="0"/>
      <w:marTop w:val="0"/>
      <w:marBottom w:val="0"/>
      <w:divBdr>
        <w:top w:val="none" w:sz="0" w:space="0" w:color="auto"/>
        <w:left w:val="none" w:sz="0" w:space="0" w:color="auto"/>
        <w:bottom w:val="none" w:sz="0" w:space="0" w:color="auto"/>
        <w:right w:val="none" w:sz="0" w:space="0" w:color="auto"/>
      </w:divBdr>
    </w:div>
    <w:div w:id="395662088">
      <w:bodyDiv w:val="1"/>
      <w:marLeft w:val="0"/>
      <w:marRight w:val="0"/>
      <w:marTop w:val="0"/>
      <w:marBottom w:val="0"/>
      <w:divBdr>
        <w:top w:val="none" w:sz="0" w:space="0" w:color="auto"/>
        <w:left w:val="none" w:sz="0" w:space="0" w:color="auto"/>
        <w:bottom w:val="none" w:sz="0" w:space="0" w:color="auto"/>
        <w:right w:val="none" w:sz="0" w:space="0" w:color="auto"/>
      </w:divBdr>
    </w:div>
    <w:div w:id="449474702">
      <w:bodyDiv w:val="1"/>
      <w:marLeft w:val="0"/>
      <w:marRight w:val="0"/>
      <w:marTop w:val="0"/>
      <w:marBottom w:val="0"/>
      <w:divBdr>
        <w:top w:val="none" w:sz="0" w:space="0" w:color="auto"/>
        <w:left w:val="none" w:sz="0" w:space="0" w:color="auto"/>
        <w:bottom w:val="none" w:sz="0" w:space="0" w:color="auto"/>
        <w:right w:val="none" w:sz="0" w:space="0" w:color="auto"/>
      </w:divBdr>
    </w:div>
    <w:div w:id="485631818">
      <w:bodyDiv w:val="1"/>
      <w:marLeft w:val="0"/>
      <w:marRight w:val="0"/>
      <w:marTop w:val="0"/>
      <w:marBottom w:val="0"/>
      <w:divBdr>
        <w:top w:val="none" w:sz="0" w:space="0" w:color="auto"/>
        <w:left w:val="none" w:sz="0" w:space="0" w:color="auto"/>
        <w:bottom w:val="none" w:sz="0" w:space="0" w:color="auto"/>
        <w:right w:val="none" w:sz="0" w:space="0" w:color="auto"/>
      </w:divBdr>
    </w:div>
    <w:div w:id="498008283">
      <w:bodyDiv w:val="1"/>
      <w:marLeft w:val="0"/>
      <w:marRight w:val="0"/>
      <w:marTop w:val="0"/>
      <w:marBottom w:val="0"/>
      <w:divBdr>
        <w:top w:val="none" w:sz="0" w:space="0" w:color="auto"/>
        <w:left w:val="none" w:sz="0" w:space="0" w:color="auto"/>
        <w:bottom w:val="none" w:sz="0" w:space="0" w:color="auto"/>
        <w:right w:val="none" w:sz="0" w:space="0" w:color="auto"/>
      </w:divBdr>
    </w:div>
    <w:div w:id="550456455">
      <w:bodyDiv w:val="1"/>
      <w:marLeft w:val="0"/>
      <w:marRight w:val="0"/>
      <w:marTop w:val="0"/>
      <w:marBottom w:val="0"/>
      <w:divBdr>
        <w:top w:val="none" w:sz="0" w:space="0" w:color="auto"/>
        <w:left w:val="none" w:sz="0" w:space="0" w:color="auto"/>
        <w:bottom w:val="none" w:sz="0" w:space="0" w:color="auto"/>
        <w:right w:val="none" w:sz="0" w:space="0" w:color="auto"/>
      </w:divBdr>
    </w:div>
    <w:div w:id="603733327">
      <w:bodyDiv w:val="1"/>
      <w:marLeft w:val="0"/>
      <w:marRight w:val="0"/>
      <w:marTop w:val="0"/>
      <w:marBottom w:val="0"/>
      <w:divBdr>
        <w:top w:val="none" w:sz="0" w:space="0" w:color="auto"/>
        <w:left w:val="none" w:sz="0" w:space="0" w:color="auto"/>
        <w:bottom w:val="none" w:sz="0" w:space="0" w:color="auto"/>
        <w:right w:val="none" w:sz="0" w:space="0" w:color="auto"/>
      </w:divBdr>
    </w:div>
    <w:div w:id="676347337">
      <w:marLeft w:val="0"/>
      <w:marRight w:val="0"/>
      <w:marTop w:val="0"/>
      <w:marBottom w:val="0"/>
      <w:divBdr>
        <w:top w:val="none" w:sz="0" w:space="0" w:color="auto"/>
        <w:left w:val="none" w:sz="0" w:space="0" w:color="auto"/>
        <w:bottom w:val="none" w:sz="0" w:space="0" w:color="auto"/>
        <w:right w:val="none" w:sz="0" w:space="0" w:color="auto"/>
      </w:divBdr>
    </w:div>
    <w:div w:id="726607097">
      <w:bodyDiv w:val="1"/>
      <w:marLeft w:val="0"/>
      <w:marRight w:val="0"/>
      <w:marTop w:val="0"/>
      <w:marBottom w:val="0"/>
      <w:divBdr>
        <w:top w:val="none" w:sz="0" w:space="0" w:color="auto"/>
        <w:left w:val="none" w:sz="0" w:space="0" w:color="auto"/>
        <w:bottom w:val="none" w:sz="0" w:space="0" w:color="auto"/>
        <w:right w:val="none" w:sz="0" w:space="0" w:color="auto"/>
      </w:divBdr>
    </w:div>
    <w:div w:id="752632318">
      <w:bodyDiv w:val="1"/>
      <w:marLeft w:val="0"/>
      <w:marRight w:val="0"/>
      <w:marTop w:val="0"/>
      <w:marBottom w:val="0"/>
      <w:divBdr>
        <w:top w:val="none" w:sz="0" w:space="0" w:color="auto"/>
        <w:left w:val="none" w:sz="0" w:space="0" w:color="auto"/>
        <w:bottom w:val="none" w:sz="0" w:space="0" w:color="auto"/>
        <w:right w:val="none" w:sz="0" w:space="0" w:color="auto"/>
      </w:divBdr>
    </w:div>
    <w:div w:id="816798105">
      <w:bodyDiv w:val="1"/>
      <w:marLeft w:val="0"/>
      <w:marRight w:val="0"/>
      <w:marTop w:val="0"/>
      <w:marBottom w:val="0"/>
      <w:divBdr>
        <w:top w:val="none" w:sz="0" w:space="0" w:color="auto"/>
        <w:left w:val="none" w:sz="0" w:space="0" w:color="auto"/>
        <w:bottom w:val="none" w:sz="0" w:space="0" w:color="auto"/>
        <w:right w:val="none" w:sz="0" w:space="0" w:color="auto"/>
      </w:divBdr>
    </w:div>
    <w:div w:id="867329775">
      <w:bodyDiv w:val="1"/>
      <w:marLeft w:val="0"/>
      <w:marRight w:val="0"/>
      <w:marTop w:val="0"/>
      <w:marBottom w:val="0"/>
      <w:divBdr>
        <w:top w:val="none" w:sz="0" w:space="0" w:color="auto"/>
        <w:left w:val="none" w:sz="0" w:space="0" w:color="auto"/>
        <w:bottom w:val="none" w:sz="0" w:space="0" w:color="auto"/>
        <w:right w:val="none" w:sz="0" w:space="0" w:color="auto"/>
      </w:divBdr>
    </w:div>
    <w:div w:id="913123382">
      <w:bodyDiv w:val="1"/>
      <w:marLeft w:val="0"/>
      <w:marRight w:val="0"/>
      <w:marTop w:val="0"/>
      <w:marBottom w:val="0"/>
      <w:divBdr>
        <w:top w:val="none" w:sz="0" w:space="0" w:color="auto"/>
        <w:left w:val="none" w:sz="0" w:space="0" w:color="auto"/>
        <w:bottom w:val="none" w:sz="0" w:space="0" w:color="auto"/>
        <w:right w:val="none" w:sz="0" w:space="0" w:color="auto"/>
      </w:divBdr>
    </w:div>
    <w:div w:id="1252398290">
      <w:bodyDiv w:val="1"/>
      <w:marLeft w:val="0"/>
      <w:marRight w:val="0"/>
      <w:marTop w:val="0"/>
      <w:marBottom w:val="0"/>
      <w:divBdr>
        <w:top w:val="none" w:sz="0" w:space="0" w:color="auto"/>
        <w:left w:val="none" w:sz="0" w:space="0" w:color="auto"/>
        <w:bottom w:val="none" w:sz="0" w:space="0" w:color="auto"/>
        <w:right w:val="none" w:sz="0" w:space="0" w:color="auto"/>
      </w:divBdr>
    </w:div>
    <w:div w:id="1490292839">
      <w:bodyDiv w:val="1"/>
      <w:marLeft w:val="0"/>
      <w:marRight w:val="0"/>
      <w:marTop w:val="0"/>
      <w:marBottom w:val="0"/>
      <w:divBdr>
        <w:top w:val="none" w:sz="0" w:space="0" w:color="auto"/>
        <w:left w:val="none" w:sz="0" w:space="0" w:color="auto"/>
        <w:bottom w:val="none" w:sz="0" w:space="0" w:color="auto"/>
        <w:right w:val="none" w:sz="0" w:space="0" w:color="auto"/>
      </w:divBdr>
    </w:div>
    <w:div w:id="1495100684">
      <w:bodyDiv w:val="1"/>
      <w:marLeft w:val="0"/>
      <w:marRight w:val="0"/>
      <w:marTop w:val="0"/>
      <w:marBottom w:val="0"/>
      <w:divBdr>
        <w:top w:val="none" w:sz="0" w:space="0" w:color="auto"/>
        <w:left w:val="none" w:sz="0" w:space="0" w:color="auto"/>
        <w:bottom w:val="none" w:sz="0" w:space="0" w:color="auto"/>
        <w:right w:val="none" w:sz="0" w:space="0" w:color="auto"/>
      </w:divBdr>
    </w:div>
    <w:div w:id="1506821511">
      <w:bodyDiv w:val="1"/>
      <w:marLeft w:val="0"/>
      <w:marRight w:val="0"/>
      <w:marTop w:val="0"/>
      <w:marBottom w:val="0"/>
      <w:divBdr>
        <w:top w:val="none" w:sz="0" w:space="0" w:color="auto"/>
        <w:left w:val="none" w:sz="0" w:space="0" w:color="auto"/>
        <w:bottom w:val="none" w:sz="0" w:space="0" w:color="auto"/>
        <w:right w:val="none" w:sz="0" w:space="0" w:color="auto"/>
      </w:divBdr>
    </w:div>
    <w:div w:id="1694650500">
      <w:bodyDiv w:val="1"/>
      <w:marLeft w:val="0"/>
      <w:marRight w:val="0"/>
      <w:marTop w:val="0"/>
      <w:marBottom w:val="0"/>
      <w:divBdr>
        <w:top w:val="none" w:sz="0" w:space="0" w:color="auto"/>
        <w:left w:val="none" w:sz="0" w:space="0" w:color="auto"/>
        <w:bottom w:val="none" w:sz="0" w:space="0" w:color="auto"/>
        <w:right w:val="none" w:sz="0" w:space="0" w:color="auto"/>
      </w:divBdr>
    </w:div>
    <w:div w:id="1762753485">
      <w:bodyDiv w:val="1"/>
      <w:marLeft w:val="0"/>
      <w:marRight w:val="0"/>
      <w:marTop w:val="0"/>
      <w:marBottom w:val="0"/>
      <w:divBdr>
        <w:top w:val="none" w:sz="0" w:space="0" w:color="auto"/>
        <w:left w:val="none" w:sz="0" w:space="0" w:color="auto"/>
        <w:bottom w:val="none" w:sz="0" w:space="0" w:color="auto"/>
        <w:right w:val="none" w:sz="0" w:space="0" w:color="auto"/>
      </w:divBdr>
    </w:div>
    <w:div w:id="1797332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ur01.safelinks.protection.outlook.com/?url=http%3A%2F%2Fwww.czso.cz%2Fcsu%2Fredakce.nsf%2Fi%2Fmira&amp;data=04%7C01%7Calena.jagosova%40egd.cz%7C144a16d9fd224fae802408da05ce4672%7Cb914a242e718443ba47c6b4c649d8c0a%7C0%7C0%7C637828680745246191%7CUnknown%7CTWFpbGZsb3d8eyJWIjoiMC4wLjAwMDAiLCJQIjoiV2luMzIiLCJBTiI6Ik1haWwiLCJXVCI6Mn0%3D%7C3000&amp;sdata=S1svFnMiR7fqGdc%2B%2BcmuKo24oUPlsHASwxUTuRbSLmY%3D&amp;reserved=0"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faktury@egd.cz"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faktury@egd.cz"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eur01.safelinks.protection.outlook.com/?url=https%3A%2F%2Fwww.egd.cz%2Fosobni-udaje-zakaznika-dalsich-osob&amp;data=04%7C01%7CEva.Dvorakova%40egd.cz%7Cb8fbad08ecca4fd6cbd608d8c81681af%7Cb914a242e718443ba47c6b4c649d8c0a%7C0%7C0%7C637479346271124119%7CUnknown%7CTWFpbGZsb3d8eyJWIjoiMC4wLjAwMDAiLCJQIjoiV2luMzIiLCJBTiI6Ik1haWwiLCJXVCI6Mn0%3D%7C1000&amp;sdata=6HJK0AV%2BYwLWcjKW1NjABoZoi2BbMWDshVbABge2BBA%3D&amp;reserved=0"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E099E37B0EE2A4FB47E3F8BC0B4744A" ma:contentTypeVersion="11" ma:contentTypeDescription="Create a new document." ma:contentTypeScope="" ma:versionID="f4df7df32457b861b0dbf4e3008411c9">
  <xsd:schema xmlns:xsd="http://www.w3.org/2001/XMLSchema" xmlns:xs="http://www.w3.org/2001/XMLSchema" xmlns:p="http://schemas.microsoft.com/office/2006/metadata/properties" xmlns:ns2="a091569b-bee7-4ee0-9716-401b8bb7cc72" xmlns:ns3="9b11e414-57b6-4e37-be03-cdc3743862fe" targetNamespace="http://schemas.microsoft.com/office/2006/metadata/properties" ma:root="true" ma:fieldsID="9a45b60b20cae88eab73c92d227393f7" ns2:_="" ns3:_="">
    <xsd:import namespace="a091569b-bee7-4ee0-9716-401b8bb7cc72"/>
    <xsd:import namespace="9b11e414-57b6-4e37-be03-cdc3743862f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091569b-bee7-4ee0-9716-401b8bb7cc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b11e414-57b6-4e37-be03-cdc3743862fe"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0D4BE67-2E0C-47D1-99E1-97325D31D8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091569b-bee7-4ee0-9716-401b8bb7cc72"/>
    <ds:schemaRef ds:uri="9b11e414-57b6-4e37-be03-cdc3743862f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4F69768-DCA3-495D-9ED2-89676ED08EE8}">
  <ds:schemaRefs>
    <ds:schemaRef ds:uri="http://schemas.openxmlformats.org/officeDocument/2006/bibliography"/>
  </ds:schemaRefs>
</ds:datastoreItem>
</file>

<file path=customXml/itemProps3.xml><?xml version="1.0" encoding="utf-8"?>
<ds:datastoreItem xmlns:ds="http://schemas.openxmlformats.org/officeDocument/2006/customXml" ds:itemID="{F8B8CB1C-456E-418E-B0EB-FF0A82B09163}">
  <ds:schemaRefs>
    <ds:schemaRef ds:uri="http://schemas.microsoft.com/sharepoint/v3/contenttype/forms"/>
  </ds:schemaRefs>
</ds:datastoreItem>
</file>

<file path=customXml/itemProps4.xml><?xml version="1.0" encoding="utf-8"?>
<ds:datastoreItem xmlns:ds="http://schemas.openxmlformats.org/officeDocument/2006/customXml" ds:itemID="{A0C5A726-98C2-4640-8168-49EB8BF4DCC7}">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Pages>
  <Words>9187</Words>
  <Characters>54083</Characters>
  <Application>Microsoft Office Word</Application>
  <DocSecurity>0</DocSecurity>
  <Lines>450</Lines>
  <Paragraphs>126</Paragraphs>
  <ScaleCrop>false</ScaleCrop>
  <HeadingPairs>
    <vt:vector size="4" baseType="variant">
      <vt:variant>
        <vt:lpstr>Název</vt:lpstr>
      </vt:variant>
      <vt:variant>
        <vt:i4>1</vt:i4>
      </vt:variant>
      <vt:variant>
        <vt:lpstr>Oslovení</vt:lpstr>
      </vt:variant>
      <vt:variant>
        <vt:i4>1</vt:i4>
      </vt:variant>
    </vt:vector>
  </HeadingPairs>
  <TitlesOfParts>
    <vt:vector size="2" baseType="lpstr">
      <vt:lpstr/>
      <vt:lpstr/>
    </vt:vector>
  </TitlesOfParts>
  <LinksUpToDate>false</LinksUpToDate>
  <CharactersWithSpaces>63144</CharactersWithSpaces>
  <SharedDoc>false</SharedDoc>
  <HLinks>
    <vt:vector size="24" baseType="variant">
      <vt:variant>
        <vt:i4>3735599</vt:i4>
      </vt:variant>
      <vt:variant>
        <vt:i4>9</vt:i4>
      </vt:variant>
      <vt:variant>
        <vt:i4>0</vt:i4>
      </vt:variant>
      <vt:variant>
        <vt:i4>5</vt:i4>
      </vt:variant>
      <vt:variant>
        <vt:lpwstr>https://eur01.safelinks.protection.outlook.com/?url=https%3A%2F%2Fwww.egd.cz%2Fosobni-udaje-zakaznika-dalsich-osob&amp;data=04%7C01%7CEva.Dvorakova%40egd.cz%7Cb8fbad08ecca4fd6cbd608d8c81681af%7Cb914a242e718443ba47c6b4c649d8c0a%7C0%7C0%7C637479346271124119%7CUnknown%7CTWFpbGZsb3d8eyJWIjoiMC4wLjAwMDAiLCJQIjoiV2luMzIiLCJBTiI6Ik1haWwiLCJXVCI6Mn0%3D%7C1000&amp;sdata=6HJK0AV%2BYwLWcjKW1NjABoZoi2BbMWDshVbABge2BBA%3D&amp;reserved=0</vt:lpwstr>
      </vt:variant>
      <vt:variant>
        <vt:lpwstr/>
      </vt:variant>
      <vt:variant>
        <vt:i4>7995493</vt:i4>
      </vt:variant>
      <vt:variant>
        <vt:i4>6</vt:i4>
      </vt:variant>
      <vt:variant>
        <vt:i4>0</vt:i4>
      </vt:variant>
      <vt:variant>
        <vt:i4>5</vt:i4>
      </vt:variant>
      <vt:variant>
        <vt:lpwstr>https://eur01.safelinks.protection.outlook.com/?url=http%3A%2F%2Fwww.czso.cz%2Fcsu%2Fredakce.nsf%2Fi%2Fmira&amp;data=04%7C01%7Calena.jagosova%40egd.cz%7C144a16d9fd224fae802408da05ce4672%7Cb914a242e718443ba47c6b4c649d8c0a%7C0%7C0%7C637828680745246191%7CUnknown%7CTWFpbGZsb3d8eyJWIjoiMC4wLjAwMDAiLCJQIjoiV2luMzIiLCJBTiI6Ik1haWwiLCJXVCI6Mn0%3D%7C3000&amp;sdata=S1svFnMiR7fqGdc%2B%2BcmuKo24oUPlsHASwxUTuRbSLmY%3D&amp;reserved=0</vt:lpwstr>
      </vt:variant>
      <vt:variant>
        <vt:lpwstr/>
      </vt:variant>
      <vt:variant>
        <vt:i4>65572</vt:i4>
      </vt:variant>
      <vt:variant>
        <vt:i4>3</vt:i4>
      </vt:variant>
      <vt:variant>
        <vt:i4>0</vt:i4>
      </vt:variant>
      <vt:variant>
        <vt:i4>5</vt:i4>
      </vt:variant>
      <vt:variant>
        <vt:lpwstr>mailto:faktury@egd.cz</vt:lpwstr>
      </vt:variant>
      <vt:variant>
        <vt:lpwstr/>
      </vt:variant>
      <vt:variant>
        <vt:i4>65572</vt:i4>
      </vt:variant>
      <vt:variant>
        <vt:i4>0</vt:i4>
      </vt:variant>
      <vt:variant>
        <vt:i4>0</vt:i4>
      </vt:variant>
      <vt:variant>
        <vt:i4>5</vt:i4>
      </vt:variant>
      <vt:variant>
        <vt:lpwstr>mailto:faktury@egd.cz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cp:lastPrinted>2017-06-28T15:08:00Z</cp:lastPrinted>
  <dcterms:created xsi:type="dcterms:W3CDTF">2022-06-30T13:53:00Z</dcterms:created>
  <dcterms:modified xsi:type="dcterms:W3CDTF">2022-07-22T11:55:00Z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0x010100FE099E37B0EE2A4FB47E3F8BC0B4744A</vt:lpwstr>
  </property>
</Properties>
</file>